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D3A" w:rsidRPr="009D3408" w:rsidRDefault="00386D3A" w:rsidP="009C38F5">
      <w:pPr>
        <w:rPr>
          <w:rFonts w:ascii="Times New Roman" w:hAnsi="Times New Roman" w:cs="Times New Roman"/>
          <w:sz w:val="24"/>
          <w:szCs w:val="24"/>
        </w:rPr>
      </w:pPr>
    </w:p>
    <w:p w:rsidR="00386D3A" w:rsidRPr="009D3408" w:rsidRDefault="00386D3A" w:rsidP="009C38F5">
      <w:pPr>
        <w:rPr>
          <w:rFonts w:ascii="Times New Roman" w:hAnsi="Times New Roman" w:cs="Times New Roman"/>
          <w:sz w:val="24"/>
          <w:szCs w:val="24"/>
        </w:rPr>
      </w:pPr>
      <w:r w:rsidRPr="009D3408">
        <w:rPr>
          <w:rFonts w:ascii="Times New Roman" w:hAnsi="Times New Roman" w:cs="Times New Roman"/>
          <w:sz w:val="24"/>
          <w:szCs w:val="24"/>
        </w:rPr>
        <w:t>Kate Schroder</w:t>
      </w:r>
    </w:p>
    <w:p w:rsidR="00386D3A" w:rsidRPr="009D3408" w:rsidRDefault="00386D3A" w:rsidP="009C38F5">
      <w:pPr>
        <w:rPr>
          <w:rFonts w:ascii="Times New Roman" w:hAnsi="Times New Roman" w:cs="Times New Roman"/>
          <w:sz w:val="24"/>
          <w:szCs w:val="24"/>
        </w:rPr>
      </w:pPr>
      <w:r w:rsidRPr="009D3408">
        <w:rPr>
          <w:rFonts w:ascii="Times New Roman" w:hAnsi="Times New Roman" w:cs="Times New Roman"/>
          <w:sz w:val="24"/>
          <w:szCs w:val="24"/>
        </w:rPr>
        <w:t>___________________________________________________________________</w:t>
      </w:r>
    </w:p>
    <w:p w:rsidR="00386D3A" w:rsidRPr="009D3408" w:rsidRDefault="00386D3A" w:rsidP="009C38F5">
      <w:pPr>
        <w:rPr>
          <w:rFonts w:ascii="Times New Roman" w:hAnsi="Times New Roman" w:cs="Times New Roman"/>
          <w:sz w:val="32"/>
          <w:szCs w:val="32"/>
        </w:rPr>
      </w:pPr>
    </w:p>
    <w:p w:rsidR="00386D3A" w:rsidRPr="009D3408" w:rsidRDefault="00386D3A" w:rsidP="009C38F5">
      <w:pPr>
        <w:rPr>
          <w:rFonts w:ascii="Times New Roman" w:hAnsi="Times New Roman" w:cs="Times New Roman"/>
          <w:sz w:val="32"/>
          <w:szCs w:val="32"/>
        </w:rPr>
      </w:pPr>
      <w:r w:rsidRPr="009D3408">
        <w:rPr>
          <w:rFonts w:ascii="Times New Roman" w:hAnsi="Times New Roman" w:cs="Times New Roman"/>
          <w:sz w:val="32"/>
          <w:szCs w:val="32"/>
        </w:rPr>
        <w:t>What aspects of the ICTPD programme have been most helpful in equipping teachers to successfully implement ICT in their classrooms?</w:t>
      </w:r>
    </w:p>
    <w:p w:rsidR="00386D3A" w:rsidRPr="009D3408" w:rsidRDefault="00386D3A" w:rsidP="00EB1C5B">
      <w:pPr>
        <w:spacing w:line="360" w:lineRule="auto"/>
        <w:jc w:val="center"/>
        <w:rPr>
          <w:rFonts w:ascii="Times New Roman" w:hAnsi="Times New Roman" w:cs="Times New Roman"/>
          <w:b/>
          <w:sz w:val="24"/>
          <w:szCs w:val="24"/>
        </w:rPr>
      </w:pPr>
      <w:r w:rsidRPr="009D3408">
        <w:rPr>
          <w:rFonts w:ascii="Times New Roman" w:hAnsi="Times New Roman" w:cs="Times New Roman"/>
          <w:b/>
          <w:sz w:val="24"/>
          <w:szCs w:val="24"/>
        </w:rPr>
        <w:t>INTRODUCTION</w:t>
      </w:r>
    </w:p>
    <w:p w:rsidR="009C38F5" w:rsidRPr="009D3408" w:rsidRDefault="009C38F5" w:rsidP="00EB1C5B">
      <w:pPr>
        <w:spacing w:line="360" w:lineRule="auto"/>
        <w:rPr>
          <w:rFonts w:ascii="Times New Roman" w:hAnsi="Times New Roman" w:cs="Times New Roman"/>
          <w:sz w:val="24"/>
          <w:szCs w:val="24"/>
        </w:rPr>
      </w:pPr>
      <w:r w:rsidRPr="009D3408">
        <w:rPr>
          <w:rFonts w:ascii="Times New Roman" w:hAnsi="Times New Roman" w:cs="Times New Roman"/>
          <w:sz w:val="24"/>
          <w:szCs w:val="24"/>
        </w:rPr>
        <w:t>Over the last decade the New Zealand ICT professional development (ICTPD) cluster programme has provided Ministry of Education (MOE) funding to schools to support the use of digital technologies. Each cluster receives funding for a three-year period and a common issue amongst cluster schools is how to sustain the professional learning activities after the funding ceases. This article discusses how schools can manage without the financial and professional support that the cluster programme provides.</w:t>
      </w:r>
    </w:p>
    <w:p w:rsidR="009C38F5" w:rsidRPr="009D3408" w:rsidRDefault="009C38F5" w:rsidP="00EB1C5B">
      <w:pPr>
        <w:spacing w:line="360" w:lineRule="auto"/>
        <w:rPr>
          <w:rFonts w:ascii="Times New Roman" w:hAnsi="Times New Roman" w:cs="Times New Roman"/>
          <w:sz w:val="24"/>
          <w:szCs w:val="24"/>
        </w:rPr>
      </w:pPr>
      <w:r w:rsidRPr="009D3408">
        <w:rPr>
          <w:rFonts w:ascii="Times New Roman" w:hAnsi="Times New Roman" w:cs="Times New Roman"/>
          <w:sz w:val="24"/>
          <w:szCs w:val="24"/>
        </w:rPr>
        <w:t>Although the ICTPD cluster programmes come to an end</w:t>
      </w:r>
      <w:r w:rsidR="00914066" w:rsidRPr="009D3408">
        <w:rPr>
          <w:rFonts w:ascii="Times New Roman" w:hAnsi="Times New Roman" w:cs="Times New Roman"/>
          <w:sz w:val="24"/>
          <w:szCs w:val="24"/>
        </w:rPr>
        <w:t>,</w:t>
      </w:r>
      <w:r w:rsidRPr="009D3408">
        <w:rPr>
          <w:rFonts w:ascii="Times New Roman" w:hAnsi="Times New Roman" w:cs="Times New Roman"/>
          <w:sz w:val="24"/>
          <w:szCs w:val="24"/>
        </w:rPr>
        <w:t xml:space="preserve"> technolog</w:t>
      </w:r>
      <w:r w:rsidR="00914066" w:rsidRPr="009D3408">
        <w:rPr>
          <w:rFonts w:ascii="Times New Roman" w:hAnsi="Times New Roman" w:cs="Times New Roman"/>
          <w:sz w:val="24"/>
          <w:szCs w:val="24"/>
        </w:rPr>
        <w:t>y</w:t>
      </w:r>
      <w:r w:rsidRPr="009D3408">
        <w:rPr>
          <w:rFonts w:ascii="Times New Roman" w:hAnsi="Times New Roman" w:cs="Times New Roman"/>
          <w:sz w:val="24"/>
          <w:szCs w:val="24"/>
        </w:rPr>
        <w:t xml:space="preserve"> continue</w:t>
      </w:r>
      <w:r w:rsidR="00914066" w:rsidRPr="009D3408">
        <w:rPr>
          <w:rFonts w:ascii="Times New Roman" w:hAnsi="Times New Roman" w:cs="Times New Roman"/>
          <w:sz w:val="24"/>
          <w:szCs w:val="24"/>
        </w:rPr>
        <w:t>s</w:t>
      </w:r>
      <w:r w:rsidRPr="009D3408">
        <w:rPr>
          <w:rFonts w:ascii="Times New Roman" w:hAnsi="Times New Roman" w:cs="Times New Roman"/>
          <w:sz w:val="24"/>
          <w:szCs w:val="24"/>
        </w:rPr>
        <w:t xml:space="preserve"> to change, </w:t>
      </w:r>
      <w:r w:rsidR="00914066" w:rsidRPr="009D3408">
        <w:rPr>
          <w:rFonts w:ascii="Times New Roman" w:hAnsi="Times New Roman" w:cs="Times New Roman"/>
          <w:sz w:val="24"/>
          <w:szCs w:val="24"/>
        </w:rPr>
        <w:t xml:space="preserve">and </w:t>
      </w:r>
      <w:r w:rsidRPr="009D3408">
        <w:rPr>
          <w:rFonts w:ascii="Times New Roman" w:hAnsi="Times New Roman" w:cs="Times New Roman"/>
          <w:sz w:val="24"/>
          <w:szCs w:val="24"/>
        </w:rPr>
        <w:t xml:space="preserve">schools </w:t>
      </w:r>
      <w:r w:rsidR="00914066" w:rsidRPr="009D3408">
        <w:rPr>
          <w:rFonts w:ascii="Times New Roman" w:hAnsi="Times New Roman" w:cs="Times New Roman"/>
          <w:sz w:val="24"/>
          <w:szCs w:val="24"/>
        </w:rPr>
        <w:t>must meet the challenge of</w:t>
      </w:r>
      <w:r w:rsidRPr="009D3408">
        <w:rPr>
          <w:rFonts w:ascii="Times New Roman" w:hAnsi="Times New Roman" w:cs="Times New Roman"/>
          <w:sz w:val="24"/>
          <w:szCs w:val="24"/>
        </w:rPr>
        <w:t xml:space="preserve"> manag</w:t>
      </w:r>
      <w:r w:rsidR="00914066" w:rsidRPr="009D3408">
        <w:rPr>
          <w:rFonts w:ascii="Times New Roman" w:hAnsi="Times New Roman" w:cs="Times New Roman"/>
          <w:sz w:val="24"/>
          <w:szCs w:val="24"/>
        </w:rPr>
        <w:t>ing</w:t>
      </w:r>
      <w:r w:rsidRPr="009D3408">
        <w:rPr>
          <w:rFonts w:ascii="Times New Roman" w:hAnsi="Times New Roman" w:cs="Times New Roman"/>
          <w:sz w:val="24"/>
          <w:szCs w:val="24"/>
        </w:rPr>
        <w:t xml:space="preserve"> on their own without the financial and professional support that came with being part of these clusters. How will they </w:t>
      </w:r>
      <w:del w:id="0" w:author="Ministry of Education" w:date="2011-11-04T09:26:00Z">
        <w:r w:rsidRPr="009D3408" w:rsidDel="000312BB">
          <w:rPr>
            <w:rFonts w:ascii="Times New Roman" w:hAnsi="Times New Roman" w:cs="Times New Roman"/>
            <w:sz w:val="24"/>
            <w:szCs w:val="24"/>
          </w:rPr>
          <w:delText xml:space="preserve"> </w:delText>
        </w:r>
      </w:del>
      <w:r w:rsidRPr="009D3408">
        <w:rPr>
          <w:rFonts w:ascii="Times New Roman" w:hAnsi="Times New Roman" w:cs="Times New Roman"/>
          <w:sz w:val="24"/>
          <w:szCs w:val="24"/>
        </w:rPr>
        <w:t>continue the progress they have made in implementing ICT into their class programmes and also keep up with the constantly evolving technologies as we move further into the 21</w:t>
      </w:r>
      <w:r w:rsidRPr="009D3408">
        <w:rPr>
          <w:rFonts w:ascii="Times New Roman" w:hAnsi="Times New Roman" w:cs="Times New Roman"/>
          <w:sz w:val="24"/>
          <w:szCs w:val="24"/>
          <w:vertAlign w:val="superscript"/>
        </w:rPr>
        <w:t>st</w:t>
      </w:r>
      <w:r w:rsidRPr="009D3408">
        <w:rPr>
          <w:rFonts w:ascii="Times New Roman" w:hAnsi="Times New Roman" w:cs="Times New Roman"/>
          <w:sz w:val="24"/>
          <w:szCs w:val="24"/>
        </w:rPr>
        <w:t xml:space="preserve"> century</w:t>
      </w:r>
      <w:r w:rsidR="00914066" w:rsidRPr="009D3408">
        <w:rPr>
          <w:rFonts w:ascii="Times New Roman" w:hAnsi="Times New Roman" w:cs="Times New Roman"/>
          <w:sz w:val="24"/>
          <w:szCs w:val="24"/>
        </w:rPr>
        <w:t>?</w:t>
      </w:r>
      <w:r w:rsidRPr="009D3408">
        <w:rPr>
          <w:rFonts w:ascii="Times New Roman" w:hAnsi="Times New Roman" w:cs="Times New Roman"/>
          <w:sz w:val="24"/>
          <w:szCs w:val="24"/>
        </w:rPr>
        <w:t xml:space="preserve">  Will lead teachers be able to continue delivering the necessary professional development successfully past the project and be able to sustain the momentum</w:t>
      </w:r>
      <w:r w:rsidR="00914066" w:rsidRPr="009D3408">
        <w:rPr>
          <w:rFonts w:ascii="Times New Roman" w:hAnsi="Times New Roman" w:cs="Times New Roman"/>
          <w:sz w:val="24"/>
          <w:szCs w:val="24"/>
        </w:rPr>
        <w:t xml:space="preserve"> created within the learning community</w:t>
      </w:r>
      <w:r w:rsidRPr="009D3408">
        <w:rPr>
          <w:rFonts w:ascii="Times New Roman" w:hAnsi="Times New Roman" w:cs="Times New Roman"/>
          <w:sz w:val="24"/>
          <w:szCs w:val="24"/>
        </w:rPr>
        <w:t xml:space="preserve">? How effective is </w:t>
      </w:r>
      <w:r w:rsidR="00914066" w:rsidRPr="009D3408">
        <w:rPr>
          <w:rFonts w:ascii="Times New Roman" w:hAnsi="Times New Roman" w:cs="Times New Roman"/>
          <w:sz w:val="24"/>
          <w:szCs w:val="24"/>
        </w:rPr>
        <w:t xml:space="preserve">the cluster </w:t>
      </w:r>
      <w:r w:rsidRPr="009D3408">
        <w:rPr>
          <w:rFonts w:ascii="Times New Roman" w:hAnsi="Times New Roman" w:cs="Times New Roman"/>
          <w:sz w:val="24"/>
          <w:szCs w:val="24"/>
        </w:rPr>
        <w:t>professional development</w:t>
      </w:r>
      <w:r w:rsidR="00914066" w:rsidRPr="009D3408">
        <w:rPr>
          <w:rFonts w:ascii="Times New Roman" w:hAnsi="Times New Roman" w:cs="Times New Roman"/>
          <w:sz w:val="24"/>
          <w:szCs w:val="24"/>
        </w:rPr>
        <w:t xml:space="preserve"> and </w:t>
      </w:r>
      <w:r w:rsidRPr="009D3408">
        <w:rPr>
          <w:rFonts w:ascii="Times New Roman" w:hAnsi="Times New Roman" w:cs="Times New Roman"/>
          <w:sz w:val="24"/>
          <w:szCs w:val="24"/>
        </w:rPr>
        <w:t xml:space="preserve">will it </w:t>
      </w:r>
      <w:proofErr w:type="gramStart"/>
      <w:r w:rsidRPr="009D3408">
        <w:rPr>
          <w:rFonts w:ascii="Times New Roman" w:hAnsi="Times New Roman" w:cs="Times New Roman"/>
          <w:sz w:val="24"/>
          <w:szCs w:val="24"/>
        </w:rPr>
        <w:t>be</w:t>
      </w:r>
      <w:proofErr w:type="gramEnd"/>
      <w:r w:rsidRPr="009D3408">
        <w:rPr>
          <w:rFonts w:ascii="Times New Roman" w:hAnsi="Times New Roman" w:cs="Times New Roman"/>
          <w:sz w:val="24"/>
          <w:szCs w:val="24"/>
        </w:rPr>
        <w:t xml:space="preserve"> able to continue </w:t>
      </w:r>
      <w:r w:rsidR="00914066" w:rsidRPr="009D3408">
        <w:rPr>
          <w:rFonts w:ascii="Times New Roman" w:hAnsi="Times New Roman" w:cs="Times New Roman"/>
          <w:sz w:val="24"/>
          <w:szCs w:val="24"/>
        </w:rPr>
        <w:t>post-cluster?</w:t>
      </w:r>
      <w:r w:rsidR="00CC04E1" w:rsidRPr="009D3408">
        <w:rPr>
          <w:rFonts w:ascii="Times New Roman" w:hAnsi="Times New Roman" w:cs="Times New Roman"/>
          <w:sz w:val="24"/>
          <w:szCs w:val="24"/>
        </w:rPr>
        <w:t xml:space="preserve"> </w:t>
      </w:r>
      <w:r w:rsidRPr="009D3408">
        <w:rPr>
          <w:rFonts w:ascii="Times New Roman" w:hAnsi="Times New Roman" w:cs="Times New Roman"/>
          <w:sz w:val="24"/>
          <w:szCs w:val="24"/>
        </w:rPr>
        <w:t xml:space="preserve">These key questions prompted my research </w:t>
      </w:r>
      <w:r w:rsidR="00914066" w:rsidRPr="009D3408">
        <w:rPr>
          <w:rFonts w:ascii="Times New Roman" w:hAnsi="Times New Roman" w:cs="Times New Roman"/>
          <w:sz w:val="24"/>
          <w:szCs w:val="24"/>
        </w:rPr>
        <w:t>which explores and evaluates aspects of the</w:t>
      </w:r>
      <w:r w:rsidRPr="009D3408">
        <w:rPr>
          <w:rFonts w:ascii="Times New Roman" w:hAnsi="Times New Roman" w:cs="Times New Roman"/>
          <w:sz w:val="24"/>
          <w:szCs w:val="24"/>
        </w:rPr>
        <w:t xml:space="preserve"> ICTPD cluster project</w:t>
      </w:r>
      <w:r w:rsidR="00914066" w:rsidRPr="009D3408">
        <w:rPr>
          <w:rFonts w:ascii="Times New Roman" w:hAnsi="Times New Roman" w:cs="Times New Roman"/>
          <w:sz w:val="24"/>
          <w:szCs w:val="24"/>
        </w:rPr>
        <w:t xml:space="preserve"> including </w:t>
      </w:r>
      <w:r w:rsidRPr="009D3408">
        <w:rPr>
          <w:rFonts w:ascii="Times New Roman" w:hAnsi="Times New Roman" w:cs="Times New Roman"/>
          <w:sz w:val="24"/>
          <w:szCs w:val="24"/>
        </w:rPr>
        <w:t>professional development</w:t>
      </w:r>
      <w:r w:rsidR="00914066" w:rsidRPr="009D3408">
        <w:rPr>
          <w:rFonts w:ascii="Times New Roman" w:hAnsi="Times New Roman" w:cs="Times New Roman"/>
          <w:sz w:val="24"/>
          <w:szCs w:val="24"/>
        </w:rPr>
        <w:t xml:space="preserve"> strategies</w:t>
      </w:r>
      <w:r w:rsidRPr="009D3408">
        <w:rPr>
          <w:rFonts w:ascii="Times New Roman" w:hAnsi="Times New Roman" w:cs="Times New Roman"/>
          <w:sz w:val="24"/>
          <w:szCs w:val="24"/>
        </w:rPr>
        <w:t xml:space="preserve">, </w:t>
      </w:r>
      <w:r w:rsidR="00914066" w:rsidRPr="009D3408">
        <w:rPr>
          <w:rFonts w:ascii="Times New Roman" w:hAnsi="Times New Roman" w:cs="Times New Roman"/>
          <w:sz w:val="24"/>
          <w:szCs w:val="24"/>
        </w:rPr>
        <w:t xml:space="preserve">and the role of the </w:t>
      </w:r>
      <w:r w:rsidRPr="009D3408">
        <w:rPr>
          <w:rFonts w:ascii="Times New Roman" w:hAnsi="Times New Roman" w:cs="Times New Roman"/>
          <w:sz w:val="24"/>
          <w:szCs w:val="24"/>
        </w:rPr>
        <w:t>lead teachers and professional learning communities.</w:t>
      </w:r>
    </w:p>
    <w:p w:rsidR="009C38F5" w:rsidRPr="009D3408" w:rsidRDefault="00386D3A" w:rsidP="00000607">
      <w:pPr>
        <w:spacing w:line="360" w:lineRule="auto"/>
        <w:jc w:val="center"/>
        <w:rPr>
          <w:rFonts w:ascii="Times New Roman" w:hAnsi="Times New Roman" w:cs="Times New Roman"/>
          <w:b/>
          <w:sz w:val="24"/>
          <w:szCs w:val="24"/>
        </w:rPr>
      </w:pPr>
      <w:r w:rsidRPr="009D3408">
        <w:rPr>
          <w:rFonts w:ascii="Times New Roman" w:hAnsi="Times New Roman" w:cs="Times New Roman"/>
          <w:b/>
          <w:sz w:val="24"/>
          <w:szCs w:val="24"/>
        </w:rPr>
        <w:t>BACKGROUND TO MY RESEARCH</w:t>
      </w:r>
    </w:p>
    <w:p w:rsidR="009C38F5" w:rsidRPr="009D3408" w:rsidRDefault="009C38F5" w:rsidP="00000607">
      <w:pPr>
        <w:spacing w:line="360" w:lineRule="auto"/>
        <w:rPr>
          <w:rFonts w:ascii="Times New Roman" w:hAnsi="Times New Roman" w:cs="Times New Roman"/>
          <w:sz w:val="24"/>
          <w:szCs w:val="24"/>
        </w:rPr>
      </w:pPr>
      <w:r w:rsidRPr="009D3408">
        <w:rPr>
          <w:rFonts w:ascii="Times New Roman" w:hAnsi="Times New Roman" w:cs="Times New Roman"/>
          <w:sz w:val="24"/>
          <w:szCs w:val="24"/>
        </w:rPr>
        <w:t xml:space="preserve">The context for this research is a school that joined the ICTPD clusters programme in 2009. This cluster was different than all other clusters as there were only 5 small schools involved and their total funding was what other clusters received each year. This combined with the isolation of the cluster from major centres made it a unique experience.  </w:t>
      </w:r>
    </w:p>
    <w:p w:rsidR="009C38F5" w:rsidRPr="009D3408" w:rsidRDefault="009C38F5" w:rsidP="005D2A25">
      <w:pPr>
        <w:spacing w:line="360" w:lineRule="auto"/>
        <w:rPr>
          <w:rFonts w:ascii="Times New Roman" w:hAnsi="Times New Roman" w:cs="Times New Roman"/>
          <w:sz w:val="24"/>
          <w:szCs w:val="24"/>
        </w:rPr>
      </w:pPr>
      <w:r w:rsidRPr="009D3408">
        <w:rPr>
          <w:rFonts w:ascii="Times New Roman" w:hAnsi="Times New Roman" w:cs="Times New Roman"/>
          <w:sz w:val="24"/>
          <w:szCs w:val="24"/>
        </w:rPr>
        <w:lastRenderedPageBreak/>
        <w:t>This cluster experienced challenges because of its remote location. For example, principals and facilitators noted the difficulty they had in attracting high quality speakers to their area, and the added travel expenses of sending their lead teachers to conferences or to visit other schools. They also found it difficult to release teachers for PD because of the shortage of relief teachers.</w:t>
      </w:r>
    </w:p>
    <w:p w:rsidR="00E7395E" w:rsidRDefault="009C38F5" w:rsidP="00E7395E">
      <w:pPr>
        <w:autoSpaceDE w:val="0"/>
        <w:autoSpaceDN w:val="0"/>
        <w:adjustRightInd w:val="0"/>
        <w:spacing w:after="0" w:line="360" w:lineRule="auto"/>
        <w:rPr>
          <w:rFonts w:ascii="Times New Roman" w:hAnsi="Times New Roman" w:cs="Times New Roman"/>
          <w:sz w:val="24"/>
          <w:szCs w:val="24"/>
        </w:rPr>
      </w:pPr>
      <w:r w:rsidRPr="009D3408">
        <w:rPr>
          <w:rFonts w:ascii="Times New Roman" w:hAnsi="Times New Roman" w:cs="Times New Roman"/>
          <w:sz w:val="24"/>
          <w:szCs w:val="24"/>
        </w:rPr>
        <w:t xml:space="preserve">The school at the centre of this study had made some key changes to their way of distributing leadership and implementing professional development prior to the beginning of the programme. As part of a master’s degree the principal implemented a shared leadership model into the school as her first step to establishing a professional learning community within her staff.  She believes that sharing leadership develops the skills of all staff and helps them to feel valued and part of a team. </w:t>
      </w:r>
      <w:r w:rsidR="00000607">
        <w:rPr>
          <w:rFonts w:ascii="Times New Roman" w:hAnsi="Times New Roman" w:cs="Times New Roman"/>
          <w:color w:val="000000"/>
          <w:sz w:val="24"/>
          <w:szCs w:val="24"/>
        </w:rPr>
        <w:t>ERO (2009</w:t>
      </w:r>
      <w:proofErr w:type="gramStart"/>
      <w:r w:rsidR="00000607">
        <w:rPr>
          <w:rFonts w:ascii="Times New Roman" w:hAnsi="Times New Roman" w:cs="Times New Roman"/>
          <w:color w:val="000000"/>
          <w:sz w:val="24"/>
          <w:szCs w:val="24"/>
        </w:rPr>
        <w:t>)  report</w:t>
      </w:r>
      <w:proofErr w:type="gramEnd"/>
      <w:r w:rsidR="00000607">
        <w:rPr>
          <w:rFonts w:ascii="Times New Roman" w:hAnsi="Times New Roman" w:cs="Times New Roman"/>
          <w:color w:val="000000"/>
          <w:sz w:val="24"/>
          <w:szCs w:val="24"/>
        </w:rPr>
        <w:t xml:space="preserve"> also </w:t>
      </w:r>
      <w:r w:rsidR="00E7395E">
        <w:rPr>
          <w:rFonts w:ascii="Times New Roman" w:hAnsi="Times New Roman" w:cs="Times New Roman"/>
          <w:color w:val="000000"/>
          <w:sz w:val="24"/>
          <w:szCs w:val="24"/>
        </w:rPr>
        <w:t>endorsed that</w:t>
      </w:r>
      <w:r w:rsidR="00000607">
        <w:rPr>
          <w:rFonts w:ascii="Times New Roman" w:hAnsi="Times New Roman" w:cs="Times New Roman"/>
          <w:color w:val="000000"/>
          <w:sz w:val="24"/>
          <w:szCs w:val="24"/>
        </w:rPr>
        <w:t xml:space="preserve"> shared leadership </w:t>
      </w:r>
      <w:r w:rsidR="00E7395E">
        <w:rPr>
          <w:rFonts w:ascii="Times New Roman" w:hAnsi="Times New Roman" w:cs="Times New Roman"/>
          <w:color w:val="000000"/>
          <w:sz w:val="24"/>
          <w:szCs w:val="24"/>
        </w:rPr>
        <w:t xml:space="preserve">was </w:t>
      </w:r>
      <w:r w:rsidR="00000607">
        <w:rPr>
          <w:rFonts w:ascii="Times New Roman" w:hAnsi="Times New Roman" w:cs="Times New Roman"/>
          <w:color w:val="000000"/>
          <w:sz w:val="24"/>
          <w:szCs w:val="24"/>
        </w:rPr>
        <w:t>one of the factors of high quality PD management.</w:t>
      </w:r>
      <w:r w:rsidR="00E7395E">
        <w:rPr>
          <w:rFonts w:ascii="Times New Roman" w:hAnsi="Times New Roman" w:cs="Times New Roman"/>
          <w:color w:val="000000"/>
          <w:sz w:val="24"/>
          <w:szCs w:val="24"/>
        </w:rPr>
        <w:t xml:space="preserve"> </w:t>
      </w:r>
      <w:proofErr w:type="gramStart"/>
      <w:r w:rsidR="00E7395E">
        <w:rPr>
          <w:rFonts w:ascii="Times New Roman" w:hAnsi="Times New Roman" w:cs="Times New Roman"/>
          <w:color w:val="000000"/>
          <w:sz w:val="24"/>
          <w:szCs w:val="24"/>
        </w:rPr>
        <w:t>believe</w:t>
      </w:r>
      <w:proofErr w:type="gramEnd"/>
      <w:r w:rsidR="00E7395E">
        <w:rPr>
          <w:rFonts w:ascii="Times New Roman" w:hAnsi="Times New Roman" w:cs="Times New Roman"/>
          <w:color w:val="000000"/>
          <w:sz w:val="24"/>
          <w:szCs w:val="24"/>
        </w:rPr>
        <w:t xml:space="preserve"> t</w:t>
      </w:r>
      <w:r w:rsidR="005D2A25">
        <w:rPr>
          <w:rFonts w:ascii="Times New Roman" w:hAnsi="Times New Roman" w:cs="Times New Roman"/>
          <w:sz w:val="24"/>
          <w:szCs w:val="24"/>
        </w:rPr>
        <w:t>he catalyst for motivation in a professional learning community is that responsibility</w:t>
      </w:r>
      <w:r w:rsidR="005D2A25">
        <w:rPr>
          <w:rFonts w:ascii="Times New Roman" w:hAnsi="Times New Roman" w:cs="Times New Roman"/>
          <w:sz w:val="24"/>
          <w:szCs w:val="24"/>
        </w:rPr>
        <w:t xml:space="preserve"> </w:t>
      </w:r>
      <w:r w:rsidR="005D2A25">
        <w:rPr>
          <w:rFonts w:ascii="Times New Roman" w:hAnsi="Times New Roman" w:cs="Times New Roman"/>
          <w:sz w:val="24"/>
          <w:szCs w:val="24"/>
        </w:rPr>
        <w:t>and authority are distributed and shared between the principal and the teachers</w:t>
      </w:r>
      <w:r w:rsidR="003F4C61">
        <w:rPr>
          <w:rFonts w:ascii="Times New Roman" w:hAnsi="Times New Roman" w:cs="Times New Roman"/>
          <w:sz w:val="24"/>
          <w:szCs w:val="24"/>
        </w:rPr>
        <w:t xml:space="preserve"> (</w:t>
      </w:r>
      <w:proofErr w:type="spellStart"/>
      <w:r w:rsidR="003F4C61">
        <w:rPr>
          <w:rFonts w:ascii="Times New Roman" w:hAnsi="Times New Roman" w:cs="Times New Roman"/>
          <w:color w:val="000000"/>
          <w:sz w:val="24"/>
          <w:szCs w:val="24"/>
        </w:rPr>
        <w:t>Hord</w:t>
      </w:r>
      <w:proofErr w:type="spellEnd"/>
      <w:r w:rsidR="003F4C61">
        <w:rPr>
          <w:rFonts w:ascii="Times New Roman" w:hAnsi="Times New Roman" w:cs="Times New Roman"/>
          <w:color w:val="000000"/>
          <w:sz w:val="24"/>
          <w:szCs w:val="24"/>
        </w:rPr>
        <w:t xml:space="preserve"> and </w:t>
      </w:r>
      <w:proofErr w:type="spellStart"/>
      <w:r w:rsidR="003F4C61">
        <w:rPr>
          <w:rFonts w:ascii="Times New Roman" w:hAnsi="Times New Roman" w:cs="Times New Roman"/>
          <w:color w:val="000000"/>
          <w:sz w:val="24"/>
          <w:szCs w:val="24"/>
        </w:rPr>
        <w:t>Sommers</w:t>
      </w:r>
      <w:proofErr w:type="spellEnd"/>
      <w:r w:rsidR="003F4C61">
        <w:rPr>
          <w:rFonts w:ascii="Times New Roman" w:hAnsi="Times New Roman" w:cs="Times New Roman"/>
          <w:color w:val="000000"/>
          <w:sz w:val="24"/>
          <w:szCs w:val="24"/>
        </w:rPr>
        <w:t>, 2008</w:t>
      </w:r>
      <w:r w:rsidR="003F4C61">
        <w:rPr>
          <w:rFonts w:ascii="Times New Roman" w:hAnsi="Times New Roman" w:cs="Times New Roman"/>
          <w:color w:val="000000"/>
          <w:sz w:val="24"/>
          <w:szCs w:val="24"/>
        </w:rPr>
        <w:t>).</w:t>
      </w:r>
    </w:p>
    <w:p w:rsidR="00E7395E" w:rsidRDefault="00E7395E" w:rsidP="00E7395E">
      <w:pPr>
        <w:autoSpaceDE w:val="0"/>
        <w:autoSpaceDN w:val="0"/>
        <w:adjustRightInd w:val="0"/>
        <w:spacing w:after="0" w:line="360" w:lineRule="auto"/>
        <w:rPr>
          <w:rFonts w:ascii="Times New Roman" w:hAnsi="Times New Roman" w:cs="Times New Roman"/>
          <w:sz w:val="24"/>
          <w:szCs w:val="24"/>
        </w:rPr>
      </w:pPr>
    </w:p>
    <w:p w:rsidR="009C38F5" w:rsidRPr="009D3408" w:rsidRDefault="00000607" w:rsidP="00E7395E">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sidR="009C38F5" w:rsidRPr="009D3408">
        <w:rPr>
          <w:rFonts w:ascii="Times New Roman" w:hAnsi="Times New Roman" w:cs="Times New Roman"/>
          <w:sz w:val="24"/>
          <w:szCs w:val="24"/>
        </w:rPr>
        <w:t>A key strategy to support professional development was to foster a community of learners within the school for the adults as well as children Lead teachers were selected to work in four specific areas, literacy, numeracy, arts and ICT. Early in the PD programme these teachers were provided with extra time and support from the principal as well as outside agencies. These teachers were in charge of identifying the needs within the school in their curriculum, organising PD and evaluating the effects on students</w:t>
      </w:r>
      <w:r w:rsidR="00914066" w:rsidRPr="009D3408">
        <w:rPr>
          <w:rFonts w:ascii="Times New Roman" w:hAnsi="Times New Roman" w:cs="Times New Roman"/>
          <w:sz w:val="24"/>
          <w:szCs w:val="24"/>
        </w:rPr>
        <w:t>’</w:t>
      </w:r>
      <w:r w:rsidR="009C38F5" w:rsidRPr="009D3408">
        <w:rPr>
          <w:rFonts w:ascii="Times New Roman" w:hAnsi="Times New Roman" w:cs="Times New Roman"/>
          <w:sz w:val="24"/>
          <w:szCs w:val="24"/>
        </w:rPr>
        <w:t xml:space="preserve"> learning.  </w:t>
      </w:r>
    </w:p>
    <w:p w:rsidR="00E7395E" w:rsidRDefault="00E7395E" w:rsidP="00000607">
      <w:pPr>
        <w:spacing w:line="360" w:lineRule="auto"/>
        <w:jc w:val="center"/>
        <w:rPr>
          <w:rFonts w:ascii="Times New Roman" w:hAnsi="Times New Roman" w:cs="Times New Roman"/>
          <w:b/>
          <w:sz w:val="24"/>
          <w:szCs w:val="24"/>
        </w:rPr>
      </w:pPr>
    </w:p>
    <w:p w:rsidR="009C38F5" w:rsidRPr="009D3408" w:rsidRDefault="009C38F5" w:rsidP="00000607">
      <w:pPr>
        <w:spacing w:line="360" w:lineRule="auto"/>
        <w:jc w:val="center"/>
        <w:rPr>
          <w:rFonts w:ascii="Times New Roman" w:hAnsi="Times New Roman" w:cs="Times New Roman"/>
          <w:b/>
          <w:sz w:val="24"/>
          <w:szCs w:val="24"/>
        </w:rPr>
      </w:pPr>
      <w:r w:rsidRPr="009D3408">
        <w:rPr>
          <w:rFonts w:ascii="Times New Roman" w:hAnsi="Times New Roman" w:cs="Times New Roman"/>
          <w:b/>
          <w:sz w:val="24"/>
          <w:szCs w:val="24"/>
        </w:rPr>
        <w:t>ICT professional development in schools and more specifically the New Zealand ICTPD clusters programme and the role of lead teachers within these programmes.</w:t>
      </w:r>
    </w:p>
    <w:p w:rsidR="009C38F5" w:rsidRPr="009D3408" w:rsidRDefault="009C38F5" w:rsidP="00000607">
      <w:pPr>
        <w:spacing w:line="360" w:lineRule="auto"/>
        <w:rPr>
          <w:rFonts w:ascii="Times New Roman" w:hAnsi="Times New Roman" w:cs="Times New Roman"/>
          <w:sz w:val="24"/>
          <w:szCs w:val="24"/>
        </w:rPr>
      </w:pPr>
      <w:r w:rsidRPr="009D3408">
        <w:rPr>
          <w:rFonts w:ascii="Times New Roman" w:hAnsi="Times New Roman" w:cs="Times New Roman"/>
          <w:sz w:val="24"/>
          <w:szCs w:val="24"/>
        </w:rPr>
        <w:t xml:space="preserve">In 1998 the Ministry released its new national ICT strategy, Interactive Education: An Information and Communication Technologies Strategy for Schools (Ministry of Education, 1998) and from </w:t>
      </w:r>
      <w:r w:rsidR="00914066" w:rsidRPr="009D3408">
        <w:rPr>
          <w:rFonts w:ascii="Times New Roman" w:hAnsi="Times New Roman" w:cs="Times New Roman"/>
          <w:sz w:val="24"/>
          <w:szCs w:val="24"/>
        </w:rPr>
        <w:t xml:space="preserve">this </w:t>
      </w:r>
      <w:r w:rsidRPr="009D3408">
        <w:rPr>
          <w:rFonts w:ascii="Times New Roman" w:hAnsi="Times New Roman" w:cs="Times New Roman"/>
          <w:sz w:val="24"/>
          <w:szCs w:val="24"/>
        </w:rPr>
        <w:t>national policy statement</w:t>
      </w:r>
      <w:r w:rsidR="00B06A3B" w:rsidRPr="009D3408">
        <w:rPr>
          <w:rFonts w:ascii="Times New Roman" w:hAnsi="Times New Roman" w:cs="Times New Roman"/>
          <w:sz w:val="24"/>
          <w:szCs w:val="24"/>
        </w:rPr>
        <w:t>,</w:t>
      </w:r>
      <w:r w:rsidRPr="009D3408">
        <w:rPr>
          <w:rFonts w:ascii="Times New Roman" w:hAnsi="Times New Roman" w:cs="Times New Roman"/>
          <w:sz w:val="24"/>
          <w:szCs w:val="24"/>
        </w:rPr>
        <w:t xml:space="preserve"> structural and professional development initiatives were introduced. One of these initiatives was </w:t>
      </w:r>
      <w:r w:rsidR="00CF7247" w:rsidRPr="009D3408">
        <w:rPr>
          <w:rFonts w:ascii="Times New Roman" w:hAnsi="Times New Roman" w:cs="Times New Roman"/>
          <w:sz w:val="24"/>
          <w:szCs w:val="24"/>
        </w:rPr>
        <w:t>the</w:t>
      </w:r>
      <w:r w:rsidR="00914066" w:rsidRPr="009D3408">
        <w:rPr>
          <w:rFonts w:ascii="Times New Roman" w:hAnsi="Times New Roman" w:cs="Times New Roman"/>
          <w:sz w:val="24"/>
          <w:szCs w:val="24"/>
        </w:rPr>
        <w:t xml:space="preserve"> “</w:t>
      </w:r>
      <w:r w:rsidRPr="009D3408">
        <w:rPr>
          <w:rFonts w:ascii="Times New Roman" w:hAnsi="Times New Roman" w:cs="Times New Roman"/>
          <w:sz w:val="24"/>
          <w:szCs w:val="24"/>
        </w:rPr>
        <w:t xml:space="preserve">ICT PD Clusters” programme which began in </w:t>
      </w:r>
      <w:r w:rsidR="00B06A3B" w:rsidRPr="009D3408">
        <w:rPr>
          <w:rFonts w:ascii="Times New Roman" w:hAnsi="Times New Roman" w:cs="Times New Roman"/>
          <w:sz w:val="24"/>
          <w:szCs w:val="24"/>
        </w:rPr>
        <w:t>1999 with</w:t>
      </w:r>
      <w:r w:rsidRPr="009D3408">
        <w:rPr>
          <w:rFonts w:ascii="Times New Roman" w:hAnsi="Times New Roman" w:cs="Times New Roman"/>
          <w:sz w:val="24"/>
          <w:szCs w:val="24"/>
        </w:rPr>
        <w:t xml:space="preserve"> the formation of 23 clusters</w:t>
      </w:r>
      <w:r w:rsidR="00A83DD5">
        <w:rPr>
          <w:rFonts w:ascii="Times New Roman" w:hAnsi="Times New Roman" w:cs="Times New Roman"/>
          <w:sz w:val="24"/>
          <w:szCs w:val="24"/>
        </w:rPr>
        <w:t xml:space="preserve"> and which has continued, with some changes, until recently</w:t>
      </w:r>
      <w:r w:rsidRPr="009D3408">
        <w:rPr>
          <w:rFonts w:ascii="Times New Roman" w:hAnsi="Times New Roman" w:cs="Times New Roman"/>
          <w:sz w:val="24"/>
          <w:szCs w:val="24"/>
        </w:rPr>
        <w:t xml:space="preserve">. The Ministry of Education provided funding to the clusters for a period of three years </w:t>
      </w:r>
      <w:r w:rsidR="00914066" w:rsidRPr="009D3408">
        <w:rPr>
          <w:rFonts w:ascii="Times New Roman" w:hAnsi="Times New Roman" w:cs="Times New Roman"/>
          <w:sz w:val="24"/>
          <w:szCs w:val="24"/>
        </w:rPr>
        <w:t>so that the cluster schools could manage their own</w:t>
      </w:r>
      <w:r w:rsidRPr="009D3408">
        <w:rPr>
          <w:rFonts w:ascii="Times New Roman" w:hAnsi="Times New Roman" w:cs="Times New Roman"/>
          <w:sz w:val="24"/>
          <w:szCs w:val="24"/>
        </w:rPr>
        <w:t xml:space="preserve"> professional development </w:t>
      </w:r>
      <w:r w:rsidR="00914066" w:rsidRPr="009D3408">
        <w:rPr>
          <w:rFonts w:ascii="Times New Roman" w:hAnsi="Times New Roman" w:cs="Times New Roman"/>
          <w:sz w:val="24"/>
          <w:szCs w:val="24"/>
        </w:rPr>
        <w:t>programme</w:t>
      </w:r>
      <w:r w:rsidRPr="009D3408">
        <w:rPr>
          <w:rFonts w:ascii="Times New Roman" w:hAnsi="Times New Roman" w:cs="Times New Roman"/>
          <w:sz w:val="24"/>
          <w:szCs w:val="24"/>
        </w:rPr>
        <w:t>.</w:t>
      </w:r>
      <w:r w:rsidR="00914066" w:rsidRPr="009D3408">
        <w:rPr>
          <w:rFonts w:ascii="Times New Roman" w:hAnsi="Times New Roman" w:cs="Times New Roman"/>
          <w:sz w:val="24"/>
          <w:szCs w:val="24"/>
        </w:rPr>
        <w:t xml:space="preserve"> This was a contestable process and clusters put forward detailed </w:t>
      </w:r>
      <w:r w:rsidR="00914066" w:rsidRPr="009D3408">
        <w:rPr>
          <w:rFonts w:ascii="Times New Roman" w:hAnsi="Times New Roman" w:cs="Times New Roman"/>
          <w:sz w:val="24"/>
          <w:szCs w:val="24"/>
        </w:rPr>
        <w:lastRenderedPageBreak/>
        <w:t>proposals of how they would manage their own professional development. The successful clusters then negotiated the goals and processes with the Ministry of Education.</w:t>
      </w:r>
    </w:p>
    <w:p w:rsidR="009C38F5" w:rsidRPr="009D3408" w:rsidRDefault="009C38F5" w:rsidP="00000607">
      <w:pPr>
        <w:spacing w:line="360" w:lineRule="auto"/>
        <w:rPr>
          <w:rFonts w:ascii="Times New Roman" w:hAnsi="Times New Roman" w:cs="Times New Roman"/>
          <w:sz w:val="24"/>
          <w:szCs w:val="24"/>
        </w:rPr>
      </w:pPr>
      <w:r w:rsidRPr="009D3408">
        <w:rPr>
          <w:rFonts w:ascii="Times New Roman" w:hAnsi="Times New Roman" w:cs="Times New Roman"/>
          <w:sz w:val="24"/>
          <w:szCs w:val="24"/>
        </w:rPr>
        <w:t xml:space="preserve">Each cluster chose their own cluster goals based on their needs related to the National Programme Goals. These goals were reported on by each school in </w:t>
      </w:r>
      <w:r w:rsidR="00914066" w:rsidRPr="009D3408">
        <w:rPr>
          <w:rFonts w:ascii="Times New Roman" w:hAnsi="Times New Roman" w:cs="Times New Roman"/>
          <w:sz w:val="24"/>
          <w:szCs w:val="24"/>
        </w:rPr>
        <w:t xml:space="preserve">six </w:t>
      </w:r>
      <w:r w:rsidRPr="009D3408">
        <w:rPr>
          <w:rFonts w:ascii="Times New Roman" w:hAnsi="Times New Roman" w:cs="Times New Roman"/>
          <w:sz w:val="24"/>
          <w:szCs w:val="24"/>
        </w:rPr>
        <w:t xml:space="preserve">milestone reports over the </w:t>
      </w:r>
      <w:r w:rsidR="00914066" w:rsidRPr="009D3408">
        <w:rPr>
          <w:rFonts w:ascii="Times New Roman" w:hAnsi="Times New Roman" w:cs="Times New Roman"/>
          <w:sz w:val="24"/>
          <w:szCs w:val="24"/>
        </w:rPr>
        <w:t xml:space="preserve">three </w:t>
      </w:r>
      <w:r w:rsidRPr="009D3408">
        <w:rPr>
          <w:rFonts w:ascii="Times New Roman" w:hAnsi="Times New Roman" w:cs="Times New Roman"/>
          <w:sz w:val="24"/>
          <w:szCs w:val="24"/>
        </w:rPr>
        <w:t xml:space="preserve">year period. </w:t>
      </w:r>
      <w:r w:rsidR="00914066" w:rsidRPr="009D3408">
        <w:rPr>
          <w:rFonts w:ascii="Times New Roman" w:hAnsi="Times New Roman" w:cs="Times New Roman"/>
          <w:sz w:val="24"/>
          <w:szCs w:val="24"/>
        </w:rPr>
        <w:t>Each cluster was assigned to a</w:t>
      </w:r>
      <w:r w:rsidRPr="009D3408">
        <w:rPr>
          <w:rFonts w:ascii="Times New Roman" w:hAnsi="Times New Roman" w:cs="Times New Roman"/>
          <w:sz w:val="24"/>
          <w:szCs w:val="24"/>
        </w:rPr>
        <w:t xml:space="preserve"> national facilitator and many clusters also employed their own facilitator to coordinate and run their programme. </w:t>
      </w:r>
      <w:r w:rsidR="00914066" w:rsidRPr="009D3408">
        <w:rPr>
          <w:rFonts w:ascii="Times New Roman" w:hAnsi="Times New Roman" w:cs="Times New Roman"/>
          <w:sz w:val="24"/>
          <w:szCs w:val="24"/>
        </w:rPr>
        <w:t>The</w:t>
      </w:r>
      <w:r w:rsidRPr="009D3408">
        <w:rPr>
          <w:rFonts w:ascii="Times New Roman" w:hAnsi="Times New Roman" w:cs="Times New Roman"/>
          <w:sz w:val="24"/>
          <w:szCs w:val="24"/>
        </w:rPr>
        <w:t xml:space="preserve"> clusters </w:t>
      </w:r>
      <w:r w:rsidR="00914066" w:rsidRPr="009D3408">
        <w:rPr>
          <w:rFonts w:ascii="Times New Roman" w:hAnsi="Times New Roman" w:cs="Times New Roman"/>
          <w:sz w:val="24"/>
          <w:szCs w:val="24"/>
        </w:rPr>
        <w:t>designed and implemented their own</w:t>
      </w:r>
      <w:r w:rsidRPr="009D3408">
        <w:rPr>
          <w:rFonts w:ascii="Times New Roman" w:hAnsi="Times New Roman" w:cs="Times New Roman"/>
          <w:sz w:val="24"/>
          <w:szCs w:val="24"/>
        </w:rPr>
        <w:t xml:space="preserve"> models of PD </w:t>
      </w:r>
      <w:r w:rsidR="00914066" w:rsidRPr="009D3408">
        <w:rPr>
          <w:rFonts w:ascii="Times New Roman" w:hAnsi="Times New Roman" w:cs="Times New Roman"/>
          <w:sz w:val="24"/>
          <w:szCs w:val="24"/>
        </w:rPr>
        <w:t xml:space="preserve">using a range of different strategies </w:t>
      </w:r>
      <w:r w:rsidRPr="009D3408">
        <w:rPr>
          <w:rFonts w:ascii="Times New Roman" w:hAnsi="Times New Roman" w:cs="Times New Roman"/>
          <w:sz w:val="24"/>
          <w:szCs w:val="24"/>
        </w:rPr>
        <w:t>to suit their circumstances and context. Many clusters chose to use a lead teacher at each school to lead professional development.</w:t>
      </w:r>
    </w:p>
    <w:p w:rsidR="000312BB" w:rsidRPr="009D3408" w:rsidRDefault="000312BB" w:rsidP="00000607">
      <w:pPr>
        <w:autoSpaceDE w:val="0"/>
        <w:autoSpaceDN w:val="0"/>
        <w:adjustRightInd w:val="0"/>
        <w:spacing w:after="0" w:line="360" w:lineRule="auto"/>
        <w:rPr>
          <w:rFonts w:ascii="Times New Roman" w:hAnsi="Times New Roman" w:cs="Times New Roman"/>
          <w:sz w:val="24"/>
          <w:szCs w:val="24"/>
        </w:rPr>
      </w:pPr>
    </w:p>
    <w:p w:rsidR="008661E0" w:rsidRDefault="00B06A3B" w:rsidP="00000607">
      <w:pPr>
        <w:autoSpaceDE w:val="0"/>
        <w:autoSpaceDN w:val="0"/>
        <w:adjustRightInd w:val="0"/>
        <w:spacing w:after="0" w:line="360" w:lineRule="auto"/>
        <w:jc w:val="center"/>
        <w:rPr>
          <w:rFonts w:ascii="Times New Roman" w:hAnsi="Times New Roman" w:cs="Times New Roman"/>
          <w:b/>
          <w:sz w:val="24"/>
          <w:szCs w:val="24"/>
        </w:rPr>
      </w:pPr>
      <w:r w:rsidRPr="009D3408">
        <w:rPr>
          <w:rFonts w:ascii="Times New Roman" w:hAnsi="Times New Roman" w:cs="Times New Roman"/>
          <w:b/>
          <w:sz w:val="24"/>
          <w:szCs w:val="24"/>
        </w:rPr>
        <w:t>LITERATURE REVIEW</w:t>
      </w:r>
    </w:p>
    <w:p w:rsidR="009D3408" w:rsidRPr="009D3408" w:rsidRDefault="009D3408" w:rsidP="00000607">
      <w:pPr>
        <w:autoSpaceDE w:val="0"/>
        <w:autoSpaceDN w:val="0"/>
        <w:adjustRightInd w:val="0"/>
        <w:spacing w:after="0" w:line="360" w:lineRule="auto"/>
        <w:rPr>
          <w:rFonts w:ascii="Times New Roman" w:hAnsi="Times New Roman" w:cs="Times New Roman"/>
          <w:b/>
          <w:sz w:val="24"/>
          <w:szCs w:val="24"/>
        </w:rPr>
      </w:pPr>
    </w:p>
    <w:p w:rsidR="009D3408" w:rsidRDefault="009C38F5" w:rsidP="00000607">
      <w:pPr>
        <w:autoSpaceDE w:val="0"/>
        <w:autoSpaceDN w:val="0"/>
        <w:adjustRightInd w:val="0"/>
        <w:spacing w:after="0" w:line="360" w:lineRule="auto"/>
        <w:rPr>
          <w:rFonts w:ascii="Times New Roman" w:hAnsi="Times New Roman" w:cs="Times New Roman"/>
          <w:sz w:val="24"/>
          <w:szCs w:val="24"/>
        </w:rPr>
      </w:pPr>
      <w:r w:rsidRPr="009D3408">
        <w:rPr>
          <w:rFonts w:ascii="Times New Roman" w:hAnsi="Times New Roman" w:cs="Times New Roman"/>
          <w:sz w:val="24"/>
          <w:szCs w:val="24"/>
        </w:rPr>
        <w:t xml:space="preserve">There have been several </w:t>
      </w:r>
      <w:r w:rsidR="00642EA6" w:rsidRPr="009D3408">
        <w:rPr>
          <w:rFonts w:ascii="Times New Roman" w:hAnsi="Times New Roman" w:cs="Times New Roman"/>
          <w:sz w:val="24"/>
          <w:szCs w:val="24"/>
        </w:rPr>
        <w:t xml:space="preserve">formal </w:t>
      </w:r>
      <w:r w:rsidRPr="009D3408">
        <w:rPr>
          <w:rFonts w:ascii="Times New Roman" w:hAnsi="Times New Roman" w:cs="Times New Roman"/>
          <w:sz w:val="24"/>
          <w:szCs w:val="24"/>
        </w:rPr>
        <w:t xml:space="preserve">evaluations of the cluster programme and specifically the effectiveness of the professional development being delivered. The 2002 evaluation of the cluster programme </w:t>
      </w:r>
      <w:r w:rsidRPr="009D3408">
        <w:rPr>
          <w:rFonts w:ascii="Times New Roman" w:hAnsi="Times New Roman" w:cs="Times New Roman"/>
          <w:i/>
          <w:iCs/>
          <w:sz w:val="24"/>
          <w:szCs w:val="24"/>
        </w:rPr>
        <w:t>What Makes for Effective Teacher Professional Development in ICT?</w:t>
      </w:r>
      <w:r w:rsidRPr="009D3408">
        <w:rPr>
          <w:rFonts w:ascii="Times New Roman" w:hAnsi="Times New Roman" w:cs="Times New Roman"/>
          <w:sz w:val="24"/>
          <w:szCs w:val="24"/>
        </w:rPr>
        <w:t xml:space="preserve"> (Ham</w:t>
      </w:r>
      <w:r w:rsidR="00642EA6" w:rsidRPr="009D3408">
        <w:rPr>
          <w:rFonts w:ascii="Times New Roman" w:hAnsi="Times New Roman" w:cs="Times New Roman"/>
          <w:sz w:val="24"/>
          <w:szCs w:val="24"/>
        </w:rPr>
        <w:t>,</w:t>
      </w:r>
      <w:r w:rsidRPr="009D3408">
        <w:rPr>
          <w:rFonts w:ascii="Times New Roman" w:hAnsi="Times New Roman" w:cs="Times New Roman"/>
          <w:sz w:val="24"/>
          <w:szCs w:val="24"/>
        </w:rPr>
        <w:t xml:space="preserve"> et al,</w:t>
      </w:r>
      <w:r w:rsidR="00642EA6" w:rsidRPr="009D3408">
        <w:rPr>
          <w:rFonts w:ascii="Times New Roman" w:hAnsi="Times New Roman" w:cs="Times New Roman"/>
          <w:sz w:val="24"/>
          <w:szCs w:val="24"/>
        </w:rPr>
        <w:t xml:space="preserve"> </w:t>
      </w:r>
      <w:r w:rsidRPr="009D3408">
        <w:rPr>
          <w:rFonts w:ascii="Times New Roman" w:hAnsi="Times New Roman" w:cs="Times New Roman"/>
          <w:sz w:val="24"/>
          <w:szCs w:val="24"/>
        </w:rPr>
        <w:t xml:space="preserve">2002) and the </w:t>
      </w:r>
      <w:r w:rsidRPr="009D3408">
        <w:rPr>
          <w:rFonts w:ascii="Times New Roman" w:hAnsi="Times New Roman" w:cs="Times New Roman"/>
          <w:i/>
          <w:sz w:val="24"/>
          <w:szCs w:val="24"/>
        </w:rPr>
        <w:t>Through the Lenses</w:t>
      </w:r>
      <w:r w:rsidRPr="009D3408">
        <w:rPr>
          <w:rFonts w:ascii="Times New Roman" w:hAnsi="Times New Roman" w:cs="Times New Roman"/>
          <w:sz w:val="24"/>
          <w:szCs w:val="24"/>
        </w:rPr>
        <w:t xml:space="preserve"> (Ham et al, 2004) were similar in scope and scale. As the programme </w:t>
      </w:r>
      <w:proofErr w:type="gramStart"/>
      <w:r w:rsidRPr="009D3408">
        <w:rPr>
          <w:rFonts w:ascii="Times New Roman" w:hAnsi="Times New Roman" w:cs="Times New Roman"/>
          <w:sz w:val="24"/>
          <w:szCs w:val="24"/>
        </w:rPr>
        <w:t>progressed</w:t>
      </w:r>
      <w:proofErr w:type="gramEnd"/>
      <w:r w:rsidRPr="009D3408">
        <w:rPr>
          <w:rFonts w:ascii="Times New Roman" w:hAnsi="Times New Roman" w:cs="Times New Roman"/>
          <w:sz w:val="24"/>
          <w:szCs w:val="24"/>
        </w:rPr>
        <w:t xml:space="preserve"> </w:t>
      </w:r>
      <w:r w:rsidR="00642EA6" w:rsidRPr="009D3408">
        <w:rPr>
          <w:rFonts w:ascii="Times New Roman" w:hAnsi="Times New Roman" w:cs="Times New Roman"/>
          <w:sz w:val="24"/>
          <w:szCs w:val="24"/>
        </w:rPr>
        <w:t>the evaluations reported</w:t>
      </w:r>
      <w:r w:rsidRPr="009D3408">
        <w:rPr>
          <w:rFonts w:ascii="Times New Roman" w:hAnsi="Times New Roman" w:cs="Times New Roman"/>
          <w:sz w:val="24"/>
          <w:szCs w:val="24"/>
        </w:rPr>
        <w:t xml:space="preserve"> higher level</w:t>
      </w:r>
      <w:r w:rsidR="00642EA6" w:rsidRPr="009D3408">
        <w:rPr>
          <w:rFonts w:ascii="Times New Roman" w:hAnsi="Times New Roman" w:cs="Times New Roman"/>
          <w:sz w:val="24"/>
          <w:szCs w:val="24"/>
        </w:rPr>
        <w:t>s</w:t>
      </w:r>
      <w:r w:rsidRPr="009D3408">
        <w:rPr>
          <w:rFonts w:ascii="Times New Roman" w:hAnsi="Times New Roman" w:cs="Times New Roman"/>
          <w:sz w:val="24"/>
          <w:szCs w:val="24"/>
        </w:rPr>
        <w:t xml:space="preserve"> of participant satisfaction than previous years.</w:t>
      </w:r>
      <w:r w:rsidRPr="009D3408" w:rsidDel="009771D3">
        <w:rPr>
          <w:rFonts w:ascii="Times New Roman" w:hAnsi="Times New Roman" w:cs="Times New Roman"/>
          <w:sz w:val="24"/>
          <w:szCs w:val="24"/>
        </w:rPr>
        <w:t xml:space="preserve"> </w:t>
      </w:r>
      <w:r w:rsidR="00642EA6" w:rsidRPr="009D3408">
        <w:rPr>
          <w:rFonts w:ascii="Times New Roman" w:hAnsi="Times New Roman" w:cs="Times New Roman"/>
          <w:sz w:val="24"/>
          <w:szCs w:val="24"/>
        </w:rPr>
        <w:t xml:space="preserve">Ham and colleagues </w:t>
      </w:r>
      <w:r w:rsidRPr="009D3408">
        <w:rPr>
          <w:rFonts w:ascii="Times New Roman" w:hAnsi="Times New Roman" w:cs="Times New Roman"/>
          <w:sz w:val="24"/>
          <w:szCs w:val="24"/>
        </w:rPr>
        <w:t xml:space="preserve">found that although the </w:t>
      </w:r>
      <w:r w:rsidR="00642EA6" w:rsidRPr="009D3408">
        <w:rPr>
          <w:rFonts w:ascii="Times New Roman" w:hAnsi="Times New Roman" w:cs="Times New Roman"/>
          <w:sz w:val="24"/>
          <w:szCs w:val="24"/>
        </w:rPr>
        <w:t xml:space="preserve">delivery </w:t>
      </w:r>
      <w:r w:rsidR="009D3408" w:rsidRPr="009D3408">
        <w:rPr>
          <w:rFonts w:ascii="Times New Roman" w:hAnsi="Times New Roman" w:cs="Times New Roman"/>
          <w:sz w:val="24"/>
          <w:szCs w:val="24"/>
        </w:rPr>
        <w:t>modes of</w:t>
      </w:r>
      <w:r w:rsidRPr="009D3408">
        <w:rPr>
          <w:rFonts w:ascii="Times New Roman" w:hAnsi="Times New Roman" w:cs="Times New Roman"/>
          <w:sz w:val="24"/>
          <w:szCs w:val="24"/>
        </w:rPr>
        <w:t xml:space="preserve"> professional development were varied overall, participants reported very high levels of goal achievement as a result of the ICTPD programmes. Teachers highlighted the benefits as sharing of professional expertise, increased confidence in relation to ICTs, and developing understandings about both the practice of, and the professional rationale for, teaching and learning with ICTs</w:t>
      </w:r>
      <w:r w:rsidR="00642EA6" w:rsidRPr="009D3408">
        <w:rPr>
          <w:rFonts w:ascii="Times New Roman" w:hAnsi="Times New Roman" w:cs="Times New Roman"/>
          <w:sz w:val="24"/>
          <w:szCs w:val="24"/>
        </w:rPr>
        <w:t xml:space="preserve"> </w:t>
      </w:r>
      <w:r w:rsidR="000312BB" w:rsidRPr="009D3408">
        <w:rPr>
          <w:rFonts w:ascii="Times New Roman" w:hAnsi="Times New Roman" w:cs="Times New Roman"/>
          <w:sz w:val="24"/>
          <w:szCs w:val="24"/>
        </w:rPr>
        <w:t>(Ham, et al, 2002)</w:t>
      </w:r>
      <w:r w:rsidRPr="009D3408">
        <w:rPr>
          <w:rFonts w:ascii="Times New Roman" w:hAnsi="Times New Roman" w:cs="Times New Roman"/>
          <w:sz w:val="24"/>
          <w:szCs w:val="24"/>
        </w:rPr>
        <w:t xml:space="preserve">.  Many factors such as the organisation of the cluster, </w:t>
      </w:r>
      <w:r w:rsidR="008031A8">
        <w:rPr>
          <w:rFonts w:ascii="Times New Roman" w:hAnsi="Times New Roman" w:cs="Times New Roman"/>
          <w:sz w:val="24"/>
          <w:szCs w:val="24"/>
        </w:rPr>
        <w:t xml:space="preserve">and </w:t>
      </w:r>
      <w:r w:rsidRPr="009D3408">
        <w:rPr>
          <w:rFonts w:ascii="Times New Roman" w:hAnsi="Times New Roman" w:cs="Times New Roman"/>
          <w:sz w:val="24"/>
          <w:szCs w:val="24"/>
        </w:rPr>
        <w:t xml:space="preserve">the programme </w:t>
      </w:r>
      <w:r w:rsidRPr="009D3408">
        <w:rPr>
          <w:rFonts w:ascii="Times New Roman" w:hAnsi="Times New Roman" w:cs="Times New Roman"/>
          <w:szCs w:val="24"/>
        </w:rPr>
        <w:t xml:space="preserve">content </w:t>
      </w:r>
      <w:r w:rsidRPr="009D3408">
        <w:rPr>
          <w:rFonts w:ascii="Times New Roman" w:hAnsi="Times New Roman" w:cs="Times New Roman"/>
          <w:sz w:val="24"/>
          <w:szCs w:val="24"/>
        </w:rPr>
        <w:t>affected each clusters</w:t>
      </w:r>
      <w:r w:rsidR="00642EA6" w:rsidRPr="009D3408">
        <w:rPr>
          <w:rFonts w:ascii="Times New Roman" w:hAnsi="Times New Roman" w:cs="Times New Roman"/>
          <w:sz w:val="24"/>
          <w:szCs w:val="24"/>
        </w:rPr>
        <w:t>’</w:t>
      </w:r>
      <w:r w:rsidRPr="009D3408">
        <w:rPr>
          <w:rFonts w:ascii="Times New Roman" w:hAnsi="Times New Roman" w:cs="Times New Roman"/>
          <w:sz w:val="24"/>
          <w:szCs w:val="24"/>
        </w:rPr>
        <w:t xml:space="preserve"> performance. Programmes which incorporated</w:t>
      </w:r>
      <w:r w:rsidRPr="009D3408">
        <w:rPr>
          <w:rFonts w:ascii="Times New Roman" w:hAnsi="Times New Roman" w:cs="Times New Roman"/>
          <w:szCs w:val="24"/>
        </w:rPr>
        <w:t xml:space="preserve"> </w:t>
      </w:r>
      <w:r w:rsidRPr="009D3408">
        <w:rPr>
          <w:rFonts w:ascii="Times New Roman" w:hAnsi="Times New Roman" w:cs="Times New Roman"/>
          <w:sz w:val="24"/>
          <w:szCs w:val="24"/>
        </w:rPr>
        <w:t>personal skill development</w:t>
      </w:r>
      <w:r w:rsidR="00642EA6" w:rsidRPr="009D3408">
        <w:rPr>
          <w:rFonts w:ascii="Times New Roman" w:hAnsi="Times New Roman" w:cs="Times New Roman"/>
          <w:sz w:val="24"/>
          <w:szCs w:val="24"/>
        </w:rPr>
        <w:t>,</w:t>
      </w:r>
      <w:r w:rsidRPr="009D3408">
        <w:rPr>
          <w:rFonts w:ascii="Times New Roman" w:hAnsi="Times New Roman" w:cs="Times New Roman"/>
          <w:sz w:val="24"/>
          <w:szCs w:val="24"/>
        </w:rPr>
        <w:t xml:space="preserve"> practical classroom ideas, </w:t>
      </w:r>
      <w:r w:rsidR="008661E0" w:rsidRPr="009D3408">
        <w:rPr>
          <w:rFonts w:ascii="Times New Roman" w:hAnsi="Times New Roman" w:cs="Times New Roman"/>
          <w:sz w:val="24"/>
          <w:szCs w:val="24"/>
        </w:rPr>
        <w:t>and sound</w:t>
      </w:r>
      <w:r w:rsidRPr="009D3408">
        <w:rPr>
          <w:rFonts w:ascii="Times New Roman" w:hAnsi="Times New Roman" w:cs="Times New Roman"/>
          <w:sz w:val="24"/>
          <w:szCs w:val="24"/>
        </w:rPr>
        <w:t xml:space="preserve"> </w:t>
      </w:r>
      <w:r w:rsidRPr="009D3408">
        <w:rPr>
          <w:rFonts w:ascii="Times New Roman" w:hAnsi="Times New Roman" w:cs="Times New Roman"/>
          <w:szCs w:val="24"/>
        </w:rPr>
        <w:t>pedagogical</w:t>
      </w:r>
      <w:r w:rsidRPr="009D3408">
        <w:rPr>
          <w:rFonts w:ascii="Times New Roman" w:hAnsi="Times New Roman" w:cs="Times New Roman"/>
          <w:sz w:val="24"/>
          <w:szCs w:val="24"/>
        </w:rPr>
        <w:t xml:space="preserve"> rationales had more long term </w:t>
      </w:r>
      <w:r w:rsidR="00642EA6" w:rsidRPr="009D3408">
        <w:rPr>
          <w:rFonts w:ascii="Times New Roman" w:hAnsi="Times New Roman" w:cs="Times New Roman"/>
          <w:sz w:val="24"/>
          <w:szCs w:val="24"/>
        </w:rPr>
        <w:t xml:space="preserve">effects </w:t>
      </w:r>
      <w:r w:rsidRPr="009D3408">
        <w:rPr>
          <w:rFonts w:ascii="Times New Roman" w:hAnsi="Times New Roman" w:cs="Times New Roman"/>
          <w:sz w:val="24"/>
          <w:szCs w:val="24"/>
        </w:rPr>
        <w:t xml:space="preserve">than </w:t>
      </w:r>
      <w:r w:rsidR="00642EA6" w:rsidRPr="009D3408">
        <w:rPr>
          <w:rFonts w:ascii="Times New Roman" w:hAnsi="Times New Roman" w:cs="Times New Roman"/>
          <w:sz w:val="24"/>
          <w:szCs w:val="24"/>
        </w:rPr>
        <w:t>programmes with a narrower focus</w:t>
      </w:r>
      <w:r w:rsidRPr="009D3408">
        <w:rPr>
          <w:rFonts w:ascii="Times New Roman" w:hAnsi="Times New Roman" w:cs="Times New Roman"/>
          <w:sz w:val="24"/>
          <w:szCs w:val="24"/>
        </w:rPr>
        <w:t>. When it came to specific PD strategies teachers needed time to learn and use the skills as well as collegial support. Another key point was the effect that the commitment, collaboration and understanding shown by senior management had on the successfulness of the programme.</w:t>
      </w:r>
      <w:r w:rsidR="000312BB" w:rsidRPr="009D3408">
        <w:rPr>
          <w:rFonts w:ascii="Times New Roman" w:hAnsi="Times New Roman" w:cs="Times New Roman"/>
          <w:sz w:val="24"/>
          <w:szCs w:val="24"/>
        </w:rPr>
        <w:t xml:space="preserve"> </w:t>
      </w:r>
      <w:proofErr w:type="gramStart"/>
      <w:r w:rsidR="000312BB" w:rsidRPr="009D3408">
        <w:rPr>
          <w:rFonts w:ascii="Times New Roman" w:hAnsi="Times New Roman" w:cs="Times New Roman"/>
          <w:sz w:val="24"/>
          <w:szCs w:val="24"/>
        </w:rPr>
        <w:t>(Ham, et al, 2002)</w:t>
      </w:r>
      <w:r w:rsidR="00BE477E">
        <w:rPr>
          <w:rFonts w:ascii="Times New Roman" w:hAnsi="Times New Roman" w:cs="Times New Roman"/>
          <w:sz w:val="24"/>
          <w:szCs w:val="24"/>
        </w:rPr>
        <w:t>.</w:t>
      </w:r>
      <w:proofErr w:type="gramEnd"/>
      <w:r w:rsidR="000312BB" w:rsidRPr="009D3408">
        <w:rPr>
          <w:rFonts w:ascii="Times New Roman" w:hAnsi="Times New Roman" w:cs="Times New Roman"/>
          <w:sz w:val="24"/>
          <w:szCs w:val="24"/>
        </w:rPr>
        <w:t xml:space="preserve"> </w:t>
      </w:r>
      <w:r w:rsidR="00BE477E">
        <w:rPr>
          <w:rFonts w:ascii="Times New Roman" w:hAnsi="Times New Roman" w:cs="Times New Roman"/>
          <w:sz w:val="24"/>
          <w:szCs w:val="24"/>
        </w:rPr>
        <w:t xml:space="preserve"> ERO (2009) also believed the quality of leadership was an important difference between schools with effective professional development.</w:t>
      </w:r>
    </w:p>
    <w:p w:rsidR="009C38F5" w:rsidRPr="009D3408" w:rsidRDefault="009C38F5" w:rsidP="00000607">
      <w:pPr>
        <w:autoSpaceDE w:val="0"/>
        <w:autoSpaceDN w:val="0"/>
        <w:adjustRightInd w:val="0"/>
        <w:spacing w:after="0" w:line="360" w:lineRule="auto"/>
        <w:rPr>
          <w:rFonts w:ascii="Times New Roman" w:hAnsi="Times New Roman" w:cs="Times New Roman"/>
          <w:sz w:val="24"/>
          <w:szCs w:val="24"/>
        </w:rPr>
      </w:pPr>
      <w:r w:rsidRPr="009D3408">
        <w:rPr>
          <w:rFonts w:ascii="Times New Roman" w:hAnsi="Times New Roman" w:cs="Times New Roman"/>
          <w:sz w:val="24"/>
          <w:szCs w:val="24"/>
        </w:rPr>
        <w:t xml:space="preserve"> </w:t>
      </w:r>
    </w:p>
    <w:p w:rsidR="005427C4" w:rsidRPr="009D3408" w:rsidDel="005427C4" w:rsidRDefault="000312BB" w:rsidP="00000607">
      <w:pPr>
        <w:autoSpaceDE w:val="0"/>
        <w:autoSpaceDN w:val="0"/>
        <w:adjustRightInd w:val="0"/>
        <w:spacing w:after="0" w:line="360" w:lineRule="auto"/>
        <w:rPr>
          <w:del w:id="1" w:author="Mackey" w:date="2011-11-04T15:12:00Z"/>
          <w:rFonts w:ascii="Times New Roman" w:hAnsi="Times New Roman" w:cs="Times New Roman"/>
          <w:sz w:val="24"/>
          <w:szCs w:val="24"/>
        </w:rPr>
      </w:pPr>
      <w:r w:rsidRPr="009D3408">
        <w:rPr>
          <w:rFonts w:ascii="Times New Roman" w:hAnsi="Times New Roman" w:cs="Times New Roman"/>
          <w:sz w:val="24"/>
          <w:szCs w:val="24"/>
        </w:rPr>
        <w:lastRenderedPageBreak/>
        <w:t>Teachers tended to prefer one-to-one or small modes of grouping for professional development (Ham, 2005). Female teachers showed a preference to working in ability groups and a preference was shown for sector based groupings over mixed primary-secondary groups. Other strategies highly ranked by both 2001 and 1999 cohorts involved release time, mentors and one to one tutorials. Professional readings and online communities were not ranked highly.</w:t>
      </w:r>
      <w:ins w:id="2" w:author="Mackey" w:date="2011-11-04T15:12:00Z">
        <w:r w:rsidR="005427C4">
          <w:rPr>
            <w:rFonts w:ascii="Times New Roman" w:hAnsi="Times New Roman" w:cs="Times New Roman"/>
            <w:sz w:val="24"/>
            <w:szCs w:val="24"/>
          </w:rPr>
          <w:t xml:space="preserve"> </w:t>
        </w:r>
      </w:ins>
    </w:p>
    <w:p w:rsidR="008661E0" w:rsidRPr="009D3408" w:rsidRDefault="008661E0" w:rsidP="00000607">
      <w:pPr>
        <w:autoSpaceDE w:val="0"/>
        <w:autoSpaceDN w:val="0"/>
        <w:adjustRightInd w:val="0"/>
        <w:spacing w:after="0" w:line="360" w:lineRule="auto"/>
        <w:rPr>
          <w:rFonts w:ascii="Times New Roman" w:hAnsi="Times New Roman" w:cs="Times New Roman"/>
          <w:sz w:val="24"/>
          <w:szCs w:val="24"/>
        </w:rPr>
      </w:pPr>
      <w:r w:rsidRPr="009D3408">
        <w:rPr>
          <w:rFonts w:ascii="Times New Roman" w:hAnsi="Times New Roman" w:cs="Times New Roman"/>
          <w:sz w:val="24"/>
          <w:szCs w:val="24"/>
        </w:rPr>
        <w:t>When comparing the 1999 cohort with the 2001 cohort they found that teachers began with a higher personal skill level and this was a trend that they found in subsequent cohorts that entered the programme and seems to indicate that skills based professional development is a continuing commitment in schools not part of a cluster programme (Ham,</w:t>
      </w:r>
      <w:ins w:id="3" w:author="Mackey" w:date="2011-11-04T15:13:00Z">
        <w:r w:rsidR="005427C4">
          <w:rPr>
            <w:rFonts w:ascii="Times New Roman" w:hAnsi="Times New Roman" w:cs="Times New Roman"/>
            <w:sz w:val="24"/>
            <w:szCs w:val="24"/>
          </w:rPr>
          <w:t xml:space="preserve"> </w:t>
        </w:r>
      </w:ins>
      <w:r w:rsidRPr="009D3408">
        <w:rPr>
          <w:rFonts w:ascii="Times New Roman" w:hAnsi="Times New Roman" w:cs="Times New Roman"/>
          <w:sz w:val="24"/>
          <w:szCs w:val="24"/>
        </w:rPr>
        <w:t xml:space="preserve">Graham &amp; </w:t>
      </w:r>
      <w:proofErr w:type="spellStart"/>
      <w:r w:rsidRPr="009D3408">
        <w:rPr>
          <w:rFonts w:ascii="Times New Roman" w:hAnsi="Times New Roman" w:cs="Times New Roman"/>
          <w:sz w:val="24"/>
          <w:szCs w:val="24"/>
        </w:rPr>
        <w:t>Toubat</w:t>
      </w:r>
      <w:proofErr w:type="spellEnd"/>
      <w:r w:rsidRPr="009D3408">
        <w:rPr>
          <w:rFonts w:ascii="Times New Roman" w:hAnsi="Times New Roman" w:cs="Times New Roman"/>
          <w:sz w:val="24"/>
          <w:szCs w:val="24"/>
        </w:rPr>
        <w:t xml:space="preserve"> 2004).</w:t>
      </w:r>
    </w:p>
    <w:p w:rsidR="008661E0" w:rsidRPr="009D3408" w:rsidRDefault="008661E0" w:rsidP="00000607">
      <w:pPr>
        <w:autoSpaceDE w:val="0"/>
        <w:autoSpaceDN w:val="0"/>
        <w:adjustRightInd w:val="0"/>
        <w:spacing w:after="0" w:line="360" w:lineRule="auto"/>
        <w:rPr>
          <w:rFonts w:ascii="Times New Roman" w:hAnsi="Times New Roman" w:cs="Times New Roman"/>
          <w:sz w:val="24"/>
          <w:szCs w:val="24"/>
        </w:rPr>
      </w:pPr>
    </w:p>
    <w:p w:rsidR="009C38F5" w:rsidRDefault="006B53CD" w:rsidP="00000607">
      <w:pPr>
        <w:autoSpaceDE w:val="0"/>
        <w:autoSpaceDN w:val="0"/>
        <w:adjustRightInd w:val="0"/>
        <w:spacing w:after="0" w:line="360" w:lineRule="auto"/>
        <w:jc w:val="center"/>
        <w:rPr>
          <w:rFonts w:ascii="Times New Roman" w:hAnsi="Times New Roman" w:cs="Times New Roman"/>
          <w:b/>
          <w:sz w:val="24"/>
          <w:szCs w:val="24"/>
        </w:rPr>
      </w:pPr>
      <w:r w:rsidRPr="006B53CD">
        <w:rPr>
          <w:rFonts w:ascii="Times New Roman" w:hAnsi="Times New Roman" w:cs="Times New Roman"/>
          <w:b/>
          <w:sz w:val="24"/>
          <w:szCs w:val="24"/>
        </w:rPr>
        <w:t>PROFESSIONAL DEVELOPMENT</w:t>
      </w:r>
    </w:p>
    <w:p w:rsidR="006B53CD" w:rsidRPr="006B53CD" w:rsidRDefault="006B53CD" w:rsidP="00000607">
      <w:pPr>
        <w:autoSpaceDE w:val="0"/>
        <w:autoSpaceDN w:val="0"/>
        <w:adjustRightInd w:val="0"/>
        <w:spacing w:after="0" w:line="360" w:lineRule="auto"/>
        <w:jc w:val="center"/>
        <w:rPr>
          <w:rFonts w:ascii="Times New Roman" w:hAnsi="Times New Roman" w:cs="Times New Roman"/>
          <w:b/>
          <w:bCs/>
          <w:sz w:val="24"/>
          <w:szCs w:val="24"/>
        </w:rPr>
      </w:pPr>
    </w:p>
    <w:p w:rsidR="009C38F5" w:rsidRPr="009D3408" w:rsidRDefault="001175E1" w:rsidP="00000607">
      <w:pPr>
        <w:autoSpaceDE w:val="0"/>
        <w:autoSpaceDN w:val="0"/>
        <w:adjustRightInd w:val="0"/>
        <w:spacing w:after="0" w:line="360" w:lineRule="auto"/>
        <w:rPr>
          <w:rFonts w:ascii="Times New Roman" w:hAnsi="Times New Roman" w:cs="Times New Roman"/>
          <w:sz w:val="24"/>
          <w:szCs w:val="24"/>
        </w:rPr>
      </w:pPr>
      <w:r w:rsidRPr="009D3408">
        <w:rPr>
          <w:rFonts w:ascii="Times New Roman" w:hAnsi="Times New Roman" w:cs="Times New Roman"/>
          <w:bCs/>
          <w:sz w:val="24"/>
          <w:szCs w:val="24"/>
        </w:rPr>
        <w:t xml:space="preserve">When designing a professional development program in ICT, McKenzie (1998) points out that it is necessary to clarify the purpose of the professional development about to be undertaken. He offered a series of steps that he calls “professional development that works” that </w:t>
      </w:r>
      <w:proofErr w:type="gramStart"/>
      <w:r w:rsidRPr="009D3408">
        <w:rPr>
          <w:rFonts w:ascii="Times New Roman" w:hAnsi="Times New Roman" w:cs="Times New Roman"/>
          <w:bCs/>
          <w:sz w:val="24"/>
          <w:szCs w:val="24"/>
        </w:rPr>
        <w:t>encourage</w:t>
      </w:r>
      <w:proofErr w:type="gramEnd"/>
      <w:r w:rsidRPr="009D3408">
        <w:rPr>
          <w:rFonts w:ascii="Times New Roman" w:hAnsi="Times New Roman" w:cs="Times New Roman"/>
          <w:bCs/>
          <w:sz w:val="24"/>
          <w:szCs w:val="24"/>
        </w:rPr>
        <w:t xml:space="preserve"> teachers to accept ICT as one of their tools for teaching and learning. In particular he advocates professional development for teachers as an essential ingredient contributing to school improvement as does Hargreaves and Fink (2003) if there is going to be any lasting change or improvement produced in a school.</w:t>
      </w:r>
    </w:p>
    <w:p w:rsidR="009C38F5" w:rsidRPr="009D3408" w:rsidRDefault="009C38F5" w:rsidP="00000607">
      <w:pPr>
        <w:autoSpaceDE w:val="0"/>
        <w:autoSpaceDN w:val="0"/>
        <w:adjustRightInd w:val="0"/>
        <w:spacing w:after="0" w:line="360" w:lineRule="auto"/>
        <w:rPr>
          <w:rFonts w:ascii="Times New Roman" w:hAnsi="Times New Roman" w:cs="Times New Roman"/>
          <w:szCs w:val="24"/>
        </w:rPr>
      </w:pPr>
      <w:r w:rsidRPr="009D3408">
        <w:rPr>
          <w:rFonts w:ascii="Times New Roman" w:hAnsi="Times New Roman" w:cs="Times New Roman"/>
          <w:szCs w:val="24"/>
        </w:rPr>
        <w:t xml:space="preserve"> </w:t>
      </w:r>
    </w:p>
    <w:p w:rsidR="001175E1" w:rsidRPr="001C3CB3" w:rsidRDefault="001175E1" w:rsidP="00EB1C5B">
      <w:pPr>
        <w:spacing w:line="360" w:lineRule="auto"/>
        <w:jc w:val="center"/>
        <w:rPr>
          <w:rFonts w:ascii="Times New Roman" w:hAnsi="Times New Roman" w:cs="Times New Roman"/>
          <w:b/>
          <w:sz w:val="24"/>
          <w:szCs w:val="24"/>
          <w:rPrChange w:id="4" w:author="Ministry of Education" w:date="2011-11-07T21:15:00Z">
            <w:rPr>
              <w:rFonts w:ascii="Times New Roman" w:hAnsi="Times New Roman" w:cs="Times New Roman"/>
              <w:sz w:val="24"/>
              <w:szCs w:val="24"/>
            </w:rPr>
          </w:rPrChange>
        </w:rPr>
        <w:pPrChange w:id="5" w:author="Ministry of Education" w:date="2011-11-07T21:25:00Z">
          <w:pPr/>
        </w:pPrChange>
      </w:pPr>
      <w:r w:rsidRPr="007A32F7">
        <w:rPr>
          <w:rFonts w:ascii="Times New Roman" w:hAnsi="Times New Roman" w:cs="Times New Roman"/>
          <w:b/>
          <w:sz w:val="24"/>
          <w:szCs w:val="24"/>
        </w:rPr>
        <w:t>Lead teachers as a form of delivering professional development</w:t>
      </w:r>
    </w:p>
    <w:p w:rsidR="009C38F5" w:rsidRPr="009D3408" w:rsidRDefault="009C38F5" w:rsidP="00EB1C5B">
      <w:pPr>
        <w:spacing w:line="360" w:lineRule="auto"/>
        <w:rPr>
          <w:rFonts w:ascii="Times New Roman" w:hAnsi="Times New Roman" w:cs="Times New Roman"/>
        </w:rPr>
      </w:pPr>
      <w:r w:rsidRPr="009D3408">
        <w:rPr>
          <w:rFonts w:ascii="Times New Roman" w:hAnsi="Times New Roman" w:cs="Times New Roman"/>
          <w:sz w:val="24"/>
          <w:szCs w:val="24"/>
        </w:rPr>
        <w:t>The choice of lead teachers is critical to the success of the group (Bush</w:t>
      </w:r>
      <w:r w:rsidR="000312BB" w:rsidRPr="009D3408">
        <w:rPr>
          <w:rFonts w:ascii="Times New Roman" w:hAnsi="Times New Roman" w:cs="Times New Roman"/>
          <w:sz w:val="24"/>
          <w:szCs w:val="24"/>
        </w:rPr>
        <w:t xml:space="preserve"> &amp; </w:t>
      </w:r>
      <w:proofErr w:type="spellStart"/>
      <w:r w:rsidRPr="009D3408">
        <w:rPr>
          <w:rFonts w:ascii="Times New Roman" w:hAnsi="Times New Roman" w:cs="Times New Roman"/>
          <w:sz w:val="24"/>
          <w:szCs w:val="24"/>
        </w:rPr>
        <w:t>Middlewood</w:t>
      </w:r>
      <w:proofErr w:type="spellEnd"/>
      <w:r w:rsidRPr="009D3408">
        <w:rPr>
          <w:rFonts w:ascii="Times New Roman" w:hAnsi="Times New Roman" w:cs="Times New Roman"/>
          <w:sz w:val="24"/>
          <w:szCs w:val="24"/>
        </w:rPr>
        <w:t xml:space="preserve">, 2005). </w:t>
      </w:r>
      <w:r w:rsidR="007A32F7">
        <w:rPr>
          <w:rFonts w:ascii="Times New Roman" w:hAnsi="Times New Roman" w:cs="Times New Roman"/>
          <w:sz w:val="24"/>
          <w:szCs w:val="24"/>
        </w:rPr>
        <w:t xml:space="preserve"> </w:t>
      </w:r>
      <w:proofErr w:type="spellStart"/>
      <w:r w:rsidRPr="009D3408">
        <w:rPr>
          <w:rFonts w:ascii="Times New Roman" w:hAnsi="Times New Roman" w:cs="Times New Roman"/>
          <w:sz w:val="24"/>
          <w:szCs w:val="24"/>
        </w:rPr>
        <w:t>Okey’s</w:t>
      </w:r>
      <w:proofErr w:type="spellEnd"/>
      <w:r w:rsidRPr="009D3408">
        <w:rPr>
          <w:rFonts w:ascii="Times New Roman" w:hAnsi="Times New Roman" w:cs="Times New Roman"/>
          <w:sz w:val="24"/>
          <w:szCs w:val="24"/>
        </w:rPr>
        <w:t xml:space="preserve"> (2006) study confirmed this and identified some key traits in a successful ICT lead teacher. They needed to be experienced and have good ICT skills as well as be respected by other teachers. </w:t>
      </w:r>
      <w:proofErr w:type="spellStart"/>
      <w:r w:rsidRPr="009D3408">
        <w:rPr>
          <w:rFonts w:ascii="Times New Roman" w:hAnsi="Times New Roman" w:cs="Times New Roman"/>
          <w:sz w:val="24"/>
          <w:szCs w:val="24"/>
        </w:rPr>
        <w:t>Okey</w:t>
      </w:r>
      <w:proofErr w:type="spellEnd"/>
      <w:r w:rsidRPr="009D3408">
        <w:rPr>
          <w:rFonts w:ascii="Times New Roman" w:hAnsi="Times New Roman" w:cs="Times New Roman"/>
          <w:sz w:val="24"/>
          <w:szCs w:val="24"/>
        </w:rPr>
        <w:t xml:space="preserve"> found several advantages to using lead teachers for the delivery of professional development. As the lead teachers are classroom teachers themselves they are exploring and using these ICTs to enhance their student’s learning. </w:t>
      </w:r>
      <w:r w:rsidR="00642EA6" w:rsidRPr="009D3408">
        <w:rPr>
          <w:rFonts w:ascii="Times New Roman" w:hAnsi="Times New Roman" w:cs="Times New Roman"/>
          <w:sz w:val="24"/>
          <w:szCs w:val="24"/>
        </w:rPr>
        <w:t>Furthermore, t</w:t>
      </w:r>
      <w:r w:rsidRPr="009D3408">
        <w:rPr>
          <w:rFonts w:ascii="Times New Roman" w:hAnsi="Times New Roman" w:cs="Times New Roman"/>
          <w:sz w:val="24"/>
          <w:szCs w:val="24"/>
        </w:rPr>
        <w:t xml:space="preserve">hey are on site and available </w:t>
      </w:r>
      <w:r w:rsidR="00642EA6" w:rsidRPr="009D3408">
        <w:rPr>
          <w:rFonts w:ascii="Times New Roman" w:hAnsi="Times New Roman" w:cs="Times New Roman"/>
          <w:sz w:val="24"/>
          <w:szCs w:val="24"/>
        </w:rPr>
        <w:t xml:space="preserve">to </w:t>
      </w:r>
      <w:r w:rsidRPr="009D3408">
        <w:rPr>
          <w:rFonts w:ascii="Times New Roman" w:hAnsi="Times New Roman" w:cs="Times New Roman"/>
          <w:sz w:val="24"/>
          <w:szCs w:val="24"/>
        </w:rPr>
        <w:t>teachers for “just in time” support</w:t>
      </w:r>
      <w:r w:rsidR="00970CA0" w:rsidRPr="009D3408">
        <w:rPr>
          <w:rFonts w:ascii="Times New Roman" w:hAnsi="Times New Roman" w:cs="Times New Roman"/>
          <w:sz w:val="24"/>
          <w:szCs w:val="24"/>
        </w:rPr>
        <w:t xml:space="preserve"> (</w:t>
      </w:r>
      <w:proofErr w:type="spellStart"/>
      <w:r w:rsidR="00970CA0" w:rsidRPr="009D3408">
        <w:rPr>
          <w:rFonts w:ascii="Times New Roman" w:hAnsi="Times New Roman" w:cs="Times New Roman"/>
          <w:sz w:val="24"/>
          <w:szCs w:val="24"/>
        </w:rPr>
        <w:t>Okey</w:t>
      </w:r>
      <w:proofErr w:type="spellEnd"/>
      <w:r w:rsidR="00970CA0" w:rsidRPr="009D3408">
        <w:rPr>
          <w:rFonts w:ascii="Times New Roman" w:hAnsi="Times New Roman" w:cs="Times New Roman"/>
          <w:sz w:val="24"/>
          <w:szCs w:val="24"/>
        </w:rPr>
        <w:t>, 2006)</w:t>
      </w:r>
      <w:r w:rsidRPr="009D3408">
        <w:rPr>
          <w:rFonts w:ascii="Times New Roman" w:hAnsi="Times New Roman" w:cs="Times New Roman"/>
          <w:sz w:val="24"/>
          <w:szCs w:val="24"/>
        </w:rPr>
        <w:t>.</w:t>
      </w:r>
      <w:r w:rsidRPr="009D3408">
        <w:rPr>
          <w:rFonts w:ascii="Times New Roman" w:hAnsi="Times New Roman" w:cs="Times New Roman"/>
        </w:rPr>
        <w:t xml:space="preserve"> </w:t>
      </w:r>
    </w:p>
    <w:p w:rsidR="009C38F5" w:rsidRPr="009D3408" w:rsidDel="00132927" w:rsidRDefault="009C38F5" w:rsidP="00EB1C5B">
      <w:pPr>
        <w:spacing w:line="360" w:lineRule="auto"/>
        <w:rPr>
          <w:del w:id="6" w:author="Ministry of Education" w:date="2011-11-07T21:29:00Z"/>
          <w:rFonts w:ascii="Times New Roman" w:hAnsi="Times New Roman" w:cs="Times New Roman"/>
          <w:color w:val="000000" w:themeColor="text1"/>
          <w:sz w:val="24"/>
          <w:szCs w:val="24"/>
        </w:rPr>
        <w:pPrChange w:id="7" w:author="Ministry of Education" w:date="2011-11-07T21:25:00Z">
          <w:pPr>
            <w:spacing w:line="240" w:lineRule="auto"/>
          </w:pPr>
        </w:pPrChange>
      </w:pPr>
      <w:r w:rsidRPr="009D3408">
        <w:rPr>
          <w:rStyle w:val="updated-short-citation"/>
          <w:rFonts w:ascii="Times New Roman" w:hAnsi="Times New Roman" w:cs="Times New Roman"/>
          <w:sz w:val="24"/>
          <w:szCs w:val="24"/>
        </w:rPr>
        <w:t>Leaders need to be system thinkers, engaged in changing the bigger context. Leading is about energizing other people to make good decisions and do better things (</w:t>
      </w:r>
      <w:proofErr w:type="spellStart"/>
      <w:r w:rsidRPr="009D3408">
        <w:rPr>
          <w:rStyle w:val="updated-short-citation"/>
          <w:rFonts w:ascii="Times New Roman" w:hAnsi="Times New Roman" w:cs="Times New Roman"/>
          <w:sz w:val="24"/>
          <w:szCs w:val="24"/>
        </w:rPr>
        <w:t>Fullan</w:t>
      </w:r>
      <w:proofErr w:type="spellEnd"/>
      <w:r w:rsidRPr="009D3408">
        <w:rPr>
          <w:rStyle w:val="updated-short-citation"/>
          <w:rFonts w:ascii="Times New Roman" w:hAnsi="Times New Roman" w:cs="Times New Roman"/>
          <w:sz w:val="24"/>
          <w:szCs w:val="24"/>
        </w:rPr>
        <w:t>, 2006</w:t>
      </w:r>
      <w:r w:rsidR="00F71AE3">
        <w:rPr>
          <w:rStyle w:val="updated-short-citation"/>
          <w:rFonts w:ascii="Times New Roman" w:hAnsi="Times New Roman" w:cs="Times New Roman"/>
          <w:sz w:val="24"/>
          <w:szCs w:val="24"/>
        </w:rPr>
        <w:t>a</w:t>
      </w:r>
      <w:r w:rsidRPr="009D3408">
        <w:rPr>
          <w:rStyle w:val="updated-short-citation"/>
          <w:rFonts w:ascii="Times New Roman" w:hAnsi="Times New Roman" w:cs="Times New Roman"/>
          <w:sz w:val="24"/>
          <w:szCs w:val="24"/>
        </w:rPr>
        <w:t>)</w:t>
      </w:r>
      <w:r w:rsidR="00642EA6" w:rsidRPr="009D3408">
        <w:rPr>
          <w:rStyle w:val="updated-short-citation"/>
          <w:rFonts w:ascii="Times New Roman" w:hAnsi="Times New Roman" w:cs="Times New Roman"/>
          <w:sz w:val="24"/>
          <w:szCs w:val="24"/>
        </w:rPr>
        <w:t>.</w:t>
      </w:r>
      <w:r w:rsidRPr="009D3408">
        <w:rPr>
          <w:rStyle w:val="updated-short-citation"/>
          <w:rFonts w:ascii="Times New Roman" w:hAnsi="Times New Roman" w:cs="Times New Roman"/>
          <w:sz w:val="24"/>
          <w:szCs w:val="24"/>
        </w:rPr>
        <w:t xml:space="preserve"> </w:t>
      </w:r>
      <w:r w:rsidRPr="009D3408">
        <w:rPr>
          <w:rFonts w:ascii="Times New Roman" w:hAnsi="Times New Roman" w:cs="Times New Roman"/>
          <w:color w:val="000000" w:themeColor="text1"/>
          <w:sz w:val="24"/>
          <w:szCs w:val="24"/>
        </w:rPr>
        <w:t xml:space="preserve">Research supports the idea that leadership may be performed by many different people in a </w:t>
      </w:r>
      <w:r w:rsidRPr="009D3408">
        <w:rPr>
          <w:rFonts w:ascii="Times New Roman" w:hAnsi="Times New Roman" w:cs="Times New Roman"/>
          <w:color w:val="000000" w:themeColor="text1"/>
          <w:sz w:val="24"/>
          <w:szCs w:val="24"/>
        </w:rPr>
        <w:lastRenderedPageBreak/>
        <w:t>school (</w:t>
      </w:r>
      <w:proofErr w:type="spellStart"/>
      <w:r w:rsidRPr="009D3408">
        <w:rPr>
          <w:rFonts w:ascii="Times New Roman" w:hAnsi="Times New Roman" w:cs="Times New Roman"/>
          <w:color w:val="000000" w:themeColor="text1"/>
          <w:sz w:val="24"/>
          <w:szCs w:val="24"/>
        </w:rPr>
        <w:t>Leithwood</w:t>
      </w:r>
      <w:proofErr w:type="spellEnd"/>
      <w:r w:rsidRPr="009D3408">
        <w:rPr>
          <w:rFonts w:ascii="Times New Roman" w:hAnsi="Times New Roman" w:cs="Times New Roman"/>
          <w:color w:val="000000" w:themeColor="text1"/>
          <w:sz w:val="24"/>
          <w:szCs w:val="24"/>
        </w:rPr>
        <w:t xml:space="preserve"> &amp; </w:t>
      </w:r>
      <w:proofErr w:type="spellStart"/>
      <w:r w:rsidRPr="009D3408">
        <w:rPr>
          <w:rFonts w:ascii="Times New Roman" w:hAnsi="Times New Roman" w:cs="Times New Roman"/>
          <w:color w:val="000000" w:themeColor="text1"/>
          <w:sz w:val="24"/>
          <w:szCs w:val="24"/>
        </w:rPr>
        <w:t>Riehl</w:t>
      </w:r>
      <w:proofErr w:type="spellEnd"/>
      <w:r w:rsidRPr="009D3408">
        <w:rPr>
          <w:rFonts w:ascii="Times New Roman" w:hAnsi="Times New Roman" w:cs="Times New Roman"/>
          <w:color w:val="000000" w:themeColor="text1"/>
          <w:sz w:val="24"/>
          <w:szCs w:val="24"/>
        </w:rPr>
        <w:t>, 2003; Harris, 2003; Bray, 1999). They may have various roles in the school, but they can provide direction and have some influence on others in order to achieve school’s goals. This leads to another key theme in my research - professional learning communities. A professional learning community exists when there is collaboration among staff and where professional conversations take place in an environment that values and respects the opinions of others. Ham</w:t>
      </w:r>
      <w:r w:rsidR="00642EA6" w:rsidRPr="009D3408">
        <w:rPr>
          <w:rFonts w:ascii="Times New Roman" w:hAnsi="Times New Roman" w:cs="Times New Roman"/>
          <w:color w:val="000000" w:themeColor="text1"/>
          <w:sz w:val="24"/>
          <w:szCs w:val="24"/>
        </w:rPr>
        <w:t xml:space="preserve"> </w:t>
      </w:r>
      <w:r w:rsidR="00640B39">
        <w:rPr>
          <w:rFonts w:ascii="Times New Roman" w:hAnsi="Times New Roman" w:cs="Times New Roman"/>
          <w:color w:val="000000" w:themeColor="text1"/>
          <w:sz w:val="24"/>
          <w:szCs w:val="24"/>
        </w:rPr>
        <w:t>(2004</w:t>
      </w:r>
      <w:r w:rsidRPr="009D3408">
        <w:rPr>
          <w:rFonts w:ascii="Times New Roman" w:hAnsi="Times New Roman" w:cs="Times New Roman"/>
          <w:color w:val="000000" w:themeColor="text1"/>
          <w:sz w:val="24"/>
          <w:szCs w:val="24"/>
        </w:rPr>
        <w:t xml:space="preserve">) found an aspect that teachers appreciated as part of the ICT programme was the opportunities to share ideas, problems and reflect together on their use of ICTs suggesting that a learning community is continuing to develop within these clusters and to continue this past the project may help sustain the momentum. Leonard </w:t>
      </w:r>
      <w:r w:rsidR="005427C4">
        <w:rPr>
          <w:rFonts w:ascii="Times New Roman" w:hAnsi="Times New Roman" w:cs="Times New Roman"/>
          <w:color w:val="000000" w:themeColor="text1"/>
          <w:sz w:val="24"/>
          <w:szCs w:val="24"/>
        </w:rPr>
        <w:t>and</w:t>
      </w:r>
      <w:r w:rsidR="005427C4" w:rsidRPr="009D3408">
        <w:rPr>
          <w:rFonts w:ascii="Times New Roman" w:hAnsi="Times New Roman" w:cs="Times New Roman"/>
          <w:color w:val="000000" w:themeColor="text1"/>
          <w:sz w:val="24"/>
          <w:szCs w:val="24"/>
        </w:rPr>
        <w:t xml:space="preserve"> </w:t>
      </w:r>
      <w:r w:rsidRPr="009D3408">
        <w:rPr>
          <w:rFonts w:ascii="Times New Roman" w:hAnsi="Times New Roman" w:cs="Times New Roman"/>
          <w:color w:val="000000" w:themeColor="text1"/>
          <w:sz w:val="24"/>
          <w:szCs w:val="24"/>
        </w:rPr>
        <w:t xml:space="preserve">Leonard (2003) suggest that there are some key ingredients in a professional learning community </w:t>
      </w:r>
      <w:r w:rsidR="00642EA6" w:rsidRPr="009D3408">
        <w:rPr>
          <w:rFonts w:ascii="Times New Roman" w:hAnsi="Times New Roman" w:cs="Times New Roman"/>
          <w:color w:val="000000" w:themeColor="text1"/>
          <w:sz w:val="24"/>
          <w:szCs w:val="24"/>
        </w:rPr>
        <w:t>including</w:t>
      </w:r>
      <w:r w:rsidRPr="009D3408">
        <w:rPr>
          <w:rFonts w:ascii="Times New Roman" w:hAnsi="Times New Roman" w:cs="Times New Roman"/>
          <w:color w:val="000000" w:themeColor="text1"/>
          <w:sz w:val="24"/>
          <w:szCs w:val="24"/>
        </w:rPr>
        <w:t xml:space="preserve"> moral interpersonal relationships, collective learning, empowerment, growth, and self-efficacy. </w:t>
      </w:r>
    </w:p>
    <w:p w:rsidR="00F71AE3" w:rsidRPr="009D3408" w:rsidRDefault="009C38F5" w:rsidP="00F71AE3">
      <w:pPr>
        <w:autoSpaceDE w:val="0"/>
        <w:autoSpaceDN w:val="0"/>
        <w:adjustRightInd w:val="0"/>
        <w:spacing w:after="0" w:line="360" w:lineRule="auto"/>
        <w:rPr>
          <w:rStyle w:val="updated-short-citation"/>
          <w:rFonts w:ascii="Times New Roman" w:hAnsi="Times New Roman" w:cs="Times New Roman"/>
          <w:color w:val="000000" w:themeColor="text1"/>
          <w:sz w:val="24"/>
          <w:szCs w:val="24"/>
        </w:rPr>
        <w:pPrChange w:id="8" w:author="Ministry of Education" w:date="2011-11-07T21:25:00Z">
          <w:pPr>
            <w:autoSpaceDE w:val="0"/>
            <w:autoSpaceDN w:val="0"/>
            <w:adjustRightInd w:val="0"/>
            <w:spacing w:after="0" w:line="240" w:lineRule="auto"/>
          </w:pPr>
        </w:pPrChange>
      </w:pPr>
      <w:proofErr w:type="spellStart"/>
      <w:r w:rsidRPr="009D3408">
        <w:rPr>
          <w:rFonts w:ascii="Times New Roman" w:hAnsi="Times New Roman" w:cs="Times New Roman"/>
          <w:color w:val="000000"/>
          <w:sz w:val="24"/>
          <w:szCs w:val="24"/>
        </w:rPr>
        <w:t>F</w:t>
      </w:r>
      <w:r w:rsidRPr="009D3408">
        <w:rPr>
          <w:rStyle w:val="updated-short-citation"/>
          <w:rFonts w:ascii="Times New Roman" w:hAnsi="Times New Roman" w:cs="Times New Roman"/>
          <w:sz w:val="24"/>
          <w:szCs w:val="24"/>
        </w:rPr>
        <w:t>ullan</w:t>
      </w:r>
      <w:proofErr w:type="spellEnd"/>
      <w:r w:rsidRPr="009D3408">
        <w:rPr>
          <w:rStyle w:val="updated-short-citation"/>
          <w:rFonts w:ascii="Times New Roman" w:hAnsi="Times New Roman" w:cs="Times New Roman"/>
          <w:sz w:val="24"/>
          <w:szCs w:val="24"/>
        </w:rPr>
        <w:t xml:space="preserve"> (2006</w:t>
      </w:r>
      <w:r w:rsidR="00F71AE3">
        <w:rPr>
          <w:rStyle w:val="updated-short-citation"/>
          <w:rFonts w:ascii="Times New Roman" w:hAnsi="Times New Roman" w:cs="Times New Roman"/>
          <w:sz w:val="24"/>
          <w:szCs w:val="24"/>
        </w:rPr>
        <w:t>a</w:t>
      </w:r>
      <w:r w:rsidRPr="009D3408">
        <w:rPr>
          <w:rStyle w:val="updated-short-citation"/>
          <w:rFonts w:ascii="Times New Roman" w:hAnsi="Times New Roman" w:cs="Times New Roman"/>
          <w:sz w:val="24"/>
          <w:szCs w:val="24"/>
        </w:rPr>
        <w:t xml:space="preserve">) </w:t>
      </w:r>
      <w:r w:rsidR="00CF7247" w:rsidRPr="009D3408">
        <w:rPr>
          <w:rStyle w:val="updated-short-citation"/>
          <w:rFonts w:ascii="Times New Roman" w:hAnsi="Times New Roman" w:cs="Times New Roman"/>
          <w:sz w:val="24"/>
          <w:szCs w:val="24"/>
        </w:rPr>
        <w:t xml:space="preserve">discusses </w:t>
      </w:r>
      <w:r w:rsidRPr="009D3408">
        <w:rPr>
          <w:rStyle w:val="updated-short-citation"/>
          <w:rFonts w:ascii="Times New Roman" w:hAnsi="Times New Roman" w:cs="Times New Roman"/>
          <w:sz w:val="24"/>
          <w:szCs w:val="24"/>
        </w:rPr>
        <w:t>the importance of a collaborative culture not only within the school but across the schools to be able to implement long term system change. Teachers need to be able to engage in continuous and sustained learning about their own practice</w:t>
      </w:r>
      <w:r w:rsidR="00642EA6" w:rsidRPr="009D3408">
        <w:rPr>
          <w:rStyle w:val="updated-short-citation"/>
          <w:rFonts w:ascii="Times New Roman" w:hAnsi="Times New Roman" w:cs="Times New Roman"/>
          <w:sz w:val="24"/>
          <w:szCs w:val="24"/>
        </w:rPr>
        <w:t>.</w:t>
      </w:r>
      <w:r w:rsidRPr="009D3408">
        <w:rPr>
          <w:rStyle w:val="updated-short-citation"/>
          <w:rFonts w:ascii="Times New Roman" w:hAnsi="Times New Roman" w:cs="Times New Roman"/>
          <w:sz w:val="24"/>
          <w:szCs w:val="24"/>
        </w:rPr>
        <w:t xml:space="preserve"> The</w:t>
      </w:r>
      <w:r w:rsidR="001175E1" w:rsidRPr="009D3408">
        <w:rPr>
          <w:rStyle w:val="updated-short-citation"/>
          <w:rFonts w:ascii="Times New Roman" w:hAnsi="Times New Roman" w:cs="Times New Roman"/>
          <w:sz w:val="24"/>
          <w:szCs w:val="24"/>
        </w:rPr>
        <w:t>y need to be involved in the</w:t>
      </w:r>
      <w:r w:rsidRPr="009D3408">
        <w:rPr>
          <w:rStyle w:val="updated-short-citation"/>
          <w:rFonts w:ascii="Times New Roman" w:hAnsi="Times New Roman" w:cs="Times New Roman"/>
          <w:sz w:val="24"/>
          <w:szCs w:val="24"/>
        </w:rPr>
        <w:t xml:space="preserve"> </w:t>
      </w:r>
      <w:r w:rsidRPr="009D3408">
        <w:rPr>
          <w:rStyle w:val="updated-short-citation"/>
          <w:rFonts w:ascii="Times New Roman" w:hAnsi="Times New Roman" w:cs="Times New Roman"/>
          <w:color w:val="000000" w:themeColor="text1"/>
          <w:sz w:val="24"/>
          <w:szCs w:val="24"/>
        </w:rPr>
        <w:t>practice of observing and being observed by not only their own colleagues but from teachers in other schools.</w:t>
      </w:r>
      <w:r w:rsidR="00F71AE3" w:rsidRPr="00F71AE3">
        <w:rPr>
          <w:rStyle w:val="updated-short-citation"/>
          <w:rFonts w:ascii="Times New Roman" w:hAnsi="Times New Roman" w:cs="Times New Roman"/>
          <w:color w:val="000000" w:themeColor="text1"/>
          <w:sz w:val="24"/>
          <w:szCs w:val="24"/>
        </w:rPr>
        <w:t xml:space="preserve"> </w:t>
      </w:r>
      <w:r w:rsidR="00F71AE3" w:rsidRPr="009D3408">
        <w:rPr>
          <w:rStyle w:val="updated-short-citation"/>
          <w:rFonts w:ascii="Times New Roman" w:hAnsi="Times New Roman" w:cs="Times New Roman"/>
          <w:color w:val="000000" w:themeColor="text1"/>
          <w:sz w:val="24"/>
          <w:szCs w:val="24"/>
        </w:rPr>
        <w:t>This individual and collective professional learning needs to be built into the culture of the school by teachers learning to do this virtually every day.</w:t>
      </w:r>
      <w:r w:rsidR="00F71AE3" w:rsidRPr="009D3408" w:rsidDel="002B2724">
        <w:rPr>
          <w:rStyle w:val="updated-short-citation"/>
          <w:rFonts w:ascii="Times New Roman" w:hAnsi="Times New Roman" w:cs="Times New Roman"/>
          <w:color w:val="000000" w:themeColor="text1"/>
          <w:sz w:val="24"/>
          <w:szCs w:val="24"/>
        </w:rPr>
        <w:t xml:space="preserve"> </w:t>
      </w:r>
    </w:p>
    <w:p w:rsidR="00F71AE3" w:rsidRDefault="00F71AE3" w:rsidP="00EB1C5B">
      <w:pPr>
        <w:autoSpaceDE w:val="0"/>
        <w:autoSpaceDN w:val="0"/>
        <w:adjustRightInd w:val="0"/>
        <w:spacing w:after="0" w:line="360" w:lineRule="auto"/>
        <w:rPr>
          <w:rStyle w:val="updated-short-citation"/>
          <w:rFonts w:ascii="Times New Roman" w:hAnsi="Times New Roman" w:cs="Times New Roman"/>
          <w:color w:val="000000" w:themeColor="text1"/>
          <w:sz w:val="24"/>
          <w:szCs w:val="24"/>
        </w:rPr>
        <w:pPrChange w:id="9" w:author="Ministry of Education" w:date="2011-11-07T21:25:00Z">
          <w:pPr>
            <w:autoSpaceDE w:val="0"/>
            <w:autoSpaceDN w:val="0"/>
            <w:adjustRightInd w:val="0"/>
            <w:spacing w:after="0" w:line="240" w:lineRule="auto"/>
          </w:pPr>
        </w:pPrChange>
      </w:pPr>
      <w:proofErr w:type="gramStart"/>
      <w:r>
        <w:rPr>
          <w:rStyle w:val="updated-short-citation"/>
          <w:rFonts w:ascii="Times New Roman" w:hAnsi="Times New Roman" w:cs="Times New Roman"/>
          <w:color w:val="000000" w:themeColor="text1"/>
          <w:sz w:val="24"/>
          <w:szCs w:val="24"/>
        </w:rPr>
        <w:t>‘S</w:t>
      </w:r>
      <w:r w:rsidR="005D2A25">
        <w:rPr>
          <w:rStyle w:val="updated-short-citation"/>
          <w:rFonts w:ascii="Times New Roman" w:hAnsi="Times New Roman" w:cs="Times New Roman"/>
          <w:color w:val="000000" w:themeColor="text1"/>
          <w:sz w:val="24"/>
          <w:szCs w:val="24"/>
        </w:rPr>
        <w:t>hared expertise is the driver of instructional change</w:t>
      </w:r>
      <w:r>
        <w:rPr>
          <w:rStyle w:val="updated-short-citation"/>
          <w:rFonts w:ascii="Times New Roman" w:hAnsi="Times New Roman" w:cs="Times New Roman"/>
          <w:color w:val="000000" w:themeColor="text1"/>
          <w:sz w:val="24"/>
          <w:szCs w:val="24"/>
        </w:rPr>
        <w:t>’</w:t>
      </w:r>
      <w:r w:rsidR="005D2A25">
        <w:rPr>
          <w:rStyle w:val="updated-short-citation"/>
          <w:rFonts w:ascii="Times New Roman" w:hAnsi="Times New Roman" w:cs="Times New Roman"/>
          <w:color w:val="000000" w:themeColor="text1"/>
          <w:sz w:val="24"/>
          <w:szCs w:val="24"/>
        </w:rPr>
        <w:t xml:space="preserve"> </w:t>
      </w:r>
      <w:r>
        <w:rPr>
          <w:rStyle w:val="updated-short-citation"/>
          <w:rFonts w:ascii="Times New Roman" w:hAnsi="Times New Roman" w:cs="Times New Roman"/>
          <w:color w:val="000000" w:themeColor="text1"/>
          <w:sz w:val="24"/>
          <w:szCs w:val="24"/>
        </w:rPr>
        <w:t xml:space="preserve">(Elmore and Barney, 1999, </w:t>
      </w:r>
      <w:r w:rsidR="005D2A25">
        <w:rPr>
          <w:rStyle w:val="updated-short-citation"/>
          <w:rFonts w:ascii="Times New Roman" w:hAnsi="Times New Roman" w:cs="Times New Roman"/>
          <w:color w:val="000000" w:themeColor="text1"/>
          <w:sz w:val="24"/>
          <w:szCs w:val="24"/>
        </w:rPr>
        <w:t>p. 272).</w:t>
      </w:r>
      <w:proofErr w:type="gramEnd"/>
    </w:p>
    <w:p w:rsidR="009C38F5" w:rsidRPr="009D3408" w:rsidRDefault="005D2A25" w:rsidP="00F71AE3">
      <w:pPr>
        <w:autoSpaceDE w:val="0"/>
        <w:autoSpaceDN w:val="0"/>
        <w:adjustRightInd w:val="0"/>
        <w:spacing w:after="0" w:line="360" w:lineRule="auto"/>
        <w:rPr>
          <w:rFonts w:ascii="Times New Roman" w:hAnsi="Times New Roman" w:cs="Times New Roman"/>
          <w:sz w:val="24"/>
          <w:szCs w:val="24"/>
        </w:rPr>
      </w:pPr>
      <w:r>
        <w:rPr>
          <w:rStyle w:val="updated-short-citation"/>
          <w:rFonts w:ascii="Times New Roman" w:hAnsi="Times New Roman" w:cs="Times New Roman"/>
          <w:color w:val="000000" w:themeColor="text1"/>
          <w:sz w:val="24"/>
          <w:szCs w:val="24"/>
        </w:rPr>
        <w:t xml:space="preserve"> </w:t>
      </w:r>
    </w:p>
    <w:p w:rsidR="008D646B" w:rsidRPr="009D3408" w:rsidRDefault="009C38F5" w:rsidP="00EB1C5B">
      <w:pPr>
        <w:spacing w:line="360" w:lineRule="auto"/>
        <w:rPr>
          <w:rFonts w:ascii="Times New Roman" w:hAnsi="Times New Roman" w:cs="Times New Roman"/>
          <w:b/>
          <w:color w:val="000000"/>
          <w:sz w:val="28"/>
          <w:szCs w:val="28"/>
        </w:rPr>
        <w:pPrChange w:id="10" w:author="Ministry of Education" w:date="2011-11-07T21:25:00Z">
          <w:pPr/>
        </w:pPrChange>
      </w:pPr>
      <w:r w:rsidRPr="009D3408">
        <w:rPr>
          <w:rFonts w:ascii="Times New Roman" w:hAnsi="Times New Roman" w:cs="Times New Roman"/>
          <w:color w:val="000000"/>
          <w:sz w:val="24"/>
          <w:szCs w:val="24"/>
        </w:rPr>
        <w:t xml:space="preserve">In summary research shows </w:t>
      </w:r>
      <w:r w:rsidR="00970CA0" w:rsidRPr="009D3408">
        <w:rPr>
          <w:rFonts w:ascii="Times New Roman" w:hAnsi="Times New Roman" w:cs="Times New Roman"/>
          <w:color w:val="000000"/>
          <w:sz w:val="24"/>
          <w:szCs w:val="24"/>
        </w:rPr>
        <w:t>that collaboration</w:t>
      </w:r>
      <w:r w:rsidRPr="009D3408">
        <w:rPr>
          <w:rFonts w:ascii="Times New Roman" w:hAnsi="Times New Roman" w:cs="Times New Roman"/>
          <w:color w:val="000000"/>
          <w:sz w:val="24"/>
          <w:szCs w:val="24"/>
        </w:rPr>
        <w:t xml:space="preserve"> across schools will ensure professional learning communities build those relationships between schools and get teachers talking and sharing. Making this cultural change across the cluster or region will help to sustain the professional learning of the community as a whole not only in ICT but other curriculum areas as well. </w:t>
      </w:r>
    </w:p>
    <w:p w:rsidR="00970CA0" w:rsidRPr="009D3408" w:rsidRDefault="001C1D8F" w:rsidP="00EB1C5B">
      <w:pPr>
        <w:spacing w:line="360" w:lineRule="auto"/>
        <w:jc w:val="center"/>
        <w:rPr>
          <w:rFonts w:ascii="Times New Roman" w:hAnsi="Times New Roman" w:cs="Times New Roman"/>
          <w:b/>
          <w:color w:val="000000"/>
          <w:sz w:val="28"/>
          <w:szCs w:val="28"/>
        </w:rPr>
        <w:pPrChange w:id="11" w:author="Ministry of Education" w:date="2011-11-07T21:25:00Z">
          <w:pPr>
            <w:jc w:val="center"/>
          </w:pPr>
        </w:pPrChange>
      </w:pPr>
      <w:r w:rsidRPr="009D3408">
        <w:rPr>
          <w:rFonts w:ascii="Times New Roman" w:hAnsi="Times New Roman" w:cs="Times New Roman"/>
          <w:b/>
          <w:color w:val="000000"/>
          <w:sz w:val="28"/>
          <w:szCs w:val="28"/>
        </w:rPr>
        <w:t xml:space="preserve">RESEARCH </w:t>
      </w:r>
      <w:r w:rsidR="00B06A3B" w:rsidRPr="009D3408">
        <w:rPr>
          <w:rFonts w:ascii="Times New Roman" w:hAnsi="Times New Roman" w:cs="Times New Roman"/>
          <w:b/>
          <w:color w:val="000000"/>
          <w:sz w:val="28"/>
          <w:szCs w:val="28"/>
        </w:rPr>
        <w:t>M</w:t>
      </w:r>
      <w:r w:rsidRPr="009D3408">
        <w:rPr>
          <w:rFonts w:ascii="Times New Roman" w:hAnsi="Times New Roman" w:cs="Times New Roman"/>
          <w:b/>
          <w:color w:val="000000"/>
          <w:sz w:val="28"/>
          <w:szCs w:val="28"/>
        </w:rPr>
        <w:t>ETHODS</w:t>
      </w:r>
    </w:p>
    <w:p w:rsidR="007F18E5" w:rsidRPr="009D3408" w:rsidRDefault="00813965" w:rsidP="00EB1C5B">
      <w:pPr>
        <w:spacing w:line="360" w:lineRule="auto"/>
        <w:rPr>
          <w:rFonts w:ascii="Times New Roman" w:hAnsi="Times New Roman" w:cs="Times New Roman"/>
          <w:color w:val="000000"/>
          <w:sz w:val="24"/>
          <w:szCs w:val="24"/>
        </w:rPr>
        <w:pPrChange w:id="12" w:author="Ministry of Education" w:date="2011-11-07T21:25:00Z">
          <w:pPr/>
        </w:pPrChange>
      </w:pPr>
      <w:r w:rsidRPr="009D3408">
        <w:rPr>
          <w:rFonts w:ascii="Times New Roman" w:hAnsi="Times New Roman" w:cs="Times New Roman"/>
          <w:color w:val="000000"/>
          <w:sz w:val="24"/>
          <w:szCs w:val="24"/>
        </w:rPr>
        <w:t>Qualitative</w:t>
      </w:r>
      <w:r w:rsidR="007F18E5" w:rsidRPr="009D3408">
        <w:rPr>
          <w:rFonts w:ascii="Times New Roman" w:hAnsi="Times New Roman" w:cs="Times New Roman"/>
          <w:color w:val="000000"/>
          <w:sz w:val="24"/>
          <w:szCs w:val="24"/>
        </w:rPr>
        <w:t xml:space="preserve"> research methods were </w:t>
      </w:r>
      <w:r w:rsidRPr="009D3408">
        <w:rPr>
          <w:rFonts w:ascii="Times New Roman" w:hAnsi="Times New Roman" w:cs="Times New Roman"/>
          <w:color w:val="000000"/>
          <w:sz w:val="24"/>
          <w:szCs w:val="24"/>
        </w:rPr>
        <w:t xml:space="preserve">predominantly </w:t>
      </w:r>
      <w:r w:rsidR="007F18E5" w:rsidRPr="009D3408">
        <w:rPr>
          <w:rFonts w:ascii="Times New Roman" w:hAnsi="Times New Roman" w:cs="Times New Roman"/>
          <w:color w:val="000000"/>
          <w:sz w:val="24"/>
          <w:szCs w:val="24"/>
        </w:rPr>
        <w:t xml:space="preserve">used in my research to </w:t>
      </w:r>
      <w:r w:rsidRPr="009D3408">
        <w:rPr>
          <w:rFonts w:ascii="Times New Roman" w:hAnsi="Times New Roman" w:cs="Times New Roman"/>
          <w:color w:val="000000"/>
          <w:sz w:val="24"/>
          <w:szCs w:val="24"/>
        </w:rPr>
        <w:t xml:space="preserve">gather a rich description of the </w:t>
      </w:r>
      <w:r w:rsidR="00684F79" w:rsidRPr="009D3408">
        <w:rPr>
          <w:rFonts w:ascii="Times New Roman" w:hAnsi="Times New Roman" w:cs="Times New Roman"/>
          <w:color w:val="000000"/>
          <w:sz w:val="24"/>
          <w:szCs w:val="24"/>
        </w:rPr>
        <w:t>study school</w:t>
      </w:r>
      <w:r w:rsidRPr="009D3408">
        <w:rPr>
          <w:rFonts w:ascii="Times New Roman" w:hAnsi="Times New Roman" w:cs="Times New Roman"/>
          <w:color w:val="000000"/>
          <w:sz w:val="24"/>
          <w:szCs w:val="24"/>
        </w:rPr>
        <w:t xml:space="preserve"> and form generalisations to </w:t>
      </w:r>
      <w:r w:rsidR="00684F79" w:rsidRPr="009D3408">
        <w:rPr>
          <w:rFonts w:ascii="Times New Roman" w:hAnsi="Times New Roman" w:cs="Times New Roman"/>
          <w:color w:val="000000"/>
          <w:sz w:val="24"/>
          <w:szCs w:val="24"/>
        </w:rPr>
        <w:t>accurately collect the opinion of the participants in the study</w:t>
      </w:r>
      <w:r w:rsidR="00A40988">
        <w:rPr>
          <w:rFonts w:ascii="Times New Roman" w:hAnsi="Times New Roman" w:cs="Times New Roman"/>
          <w:color w:val="000000"/>
          <w:sz w:val="24"/>
          <w:szCs w:val="24"/>
        </w:rPr>
        <w:t xml:space="preserve"> </w:t>
      </w:r>
      <w:r w:rsidR="00A40988" w:rsidRPr="009D3408">
        <w:rPr>
          <w:rFonts w:ascii="Times New Roman" w:hAnsi="Times New Roman" w:cs="Times New Roman"/>
          <w:color w:val="000000"/>
          <w:sz w:val="24"/>
          <w:szCs w:val="24"/>
        </w:rPr>
        <w:t>(</w:t>
      </w:r>
      <w:proofErr w:type="spellStart"/>
      <w:r w:rsidR="00A40988" w:rsidRPr="009D3408">
        <w:rPr>
          <w:rFonts w:ascii="Times New Roman" w:hAnsi="Times New Roman" w:cs="Times New Roman"/>
          <w:color w:val="000000"/>
          <w:sz w:val="24"/>
          <w:szCs w:val="24"/>
        </w:rPr>
        <w:t>Mutch</w:t>
      </w:r>
      <w:proofErr w:type="spellEnd"/>
      <w:r w:rsidR="00A40988" w:rsidRPr="009D3408">
        <w:rPr>
          <w:rFonts w:ascii="Times New Roman" w:hAnsi="Times New Roman" w:cs="Times New Roman"/>
          <w:color w:val="000000"/>
          <w:sz w:val="24"/>
          <w:szCs w:val="24"/>
        </w:rPr>
        <w:t>, 2005)</w:t>
      </w:r>
      <w:r w:rsidR="00684F79" w:rsidRPr="009D3408">
        <w:rPr>
          <w:rFonts w:ascii="Times New Roman" w:hAnsi="Times New Roman" w:cs="Times New Roman"/>
          <w:color w:val="000000"/>
          <w:sz w:val="24"/>
          <w:szCs w:val="24"/>
        </w:rPr>
        <w:t>.</w:t>
      </w:r>
      <w:r w:rsidR="00A40988">
        <w:rPr>
          <w:rFonts w:ascii="Times New Roman" w:hAnsi="Times New Roman" w:cs="Times New Roman"/>
          <w:color w:val="000000"/>
          <w:sz w:val="24"/>
          <w:szCs w:val="24"/>
        </w:rPr>
        <w:t xml:space="preserve"> </w:t>
      </w:r>
      <w:r w:rsidR="00684F79" w:rsidRPr="009D3408">
        <w:rPr>
          <w:rFonts w:ascii="Times New Roman" w:hAnsi="Times New Roman" w:cs="Times New Roman"/>
          <w:color w:val="000000"/>
          <w:sz w:val="24"/>
          <w:szCs w:val="24"/>
        </w:rPr>
        <w:t xml:space="preserve">  H</w:t>
      </w:r>
      <w:r w:rsidRPr="009D3408">
        <w:rPr>
          <w:rFonts w:ascii="Times New Roman" w:hAnsi="Times New Roman" w:cs="Times New Roman"/>
          <w:color w:val="000000"/>
          <w:sz w:val="24"/>
          <w:szCs w:val="24"/>
        </w:rPr>
        <w:t xml:space="preserve">owever some of the research </w:t>
      </w:r>
      <w:r w:rsidR="008D646B" w:rsidRPr="009D3408">
        <w:rPr>
          <w:rFonts w:ascii="Times New Roman" w:hAnsi="Times New Roman" w:cs="Times New Roman"/>
          <w:color w:val="000000"/>
          <w:sz w:val="24"/>
          <w:szCs w:val="24"/>
        </w:rPr>
        <w:t>questions lent</w:t>
      </w:r>
      <w:r w:rsidRPr="009D3408">
        <w:rPr>
          <w:rFonts w:ascii="Times New Roman" w:hAnsi="Times New Roman" w:cs="Times New Roman"/>
          <w:color w:val="000000"/>
          <w:sz w:val="24"/>
          <w:szCs w:val="24"/>
        </w:rPr>
        <w:t xml:space="preserve"> themselves to </w:t>
      </w:r>
      <w:r w:rsidR="005427C4">
        <w:rPr>
          <w:rFonts w:ascii="Times New Roman" w:hAnsi="Times New Roman" w:cs="Times New Roman"/>
          <w:color w:val="000000"/>
          <w:sz w:val="24"/>
          <w:szCs w:val="24"/>
        </w:rPr>
        <w:t>a</w:t>
      </w:r>
      <w:r w:rsidR="005427C4" w:rsidRPr="009D3408">
        <w:rPr>
          <w:rFonts w:ascii="Times New Roman" w:hAnsi="Times New Roman" w:cs="Times New Roman"/>
          <w:color w:val="000000"/>
          <w:sz w:val="24"/>
          <w:szCs w:val="24"/>
        </w:rPr>
        <w:t xml:space="preserve"> </w:t>
      </w:r>
      <w:r w:rsidR="00B06A3B" w:rsidRPr="009D3408">
        <w:rPr>
          <w:rFonts w:ascii="Times New Roman" w:hAnsi="Times New Roman" w:cs="Times New Roman"/>
          <w:color w:val="000000"/>
          <w:sz w:val="24"/>
          <w:szCs w:val="24"/>
        </w:rPr>
        <w:t>quantita</w:t>
      </w:r>
      <w:r w:rsidRPr="009D3408">
        <w:rPr>
          <w:rFonts w:ascii="Times New Roman" w:hAnsi="Times New Roman" w:cs="Times New Roman"/>
          <w:color w:val="000000"/>
          <w:sz w:val="24"/>
          <w:szCs w:val="24"/>
        </w:rPr>
        <w:t xml:space="preserve">tive approach as they compared variables that could be counted. </w:t>
      </w:r>
      <w:proofErr w:type="gramStart"/>
      <w:r w:rsidRPr="009D3408">
        <w:rPr>
          <w:rFonts w:ascii="Times New Roman" w:hAnsi="Times New Roman" w:cs="Times New Roman"/>
          <w:color w:val="000000"/>
          <w:sz w:val="24"/>
          <w:szCs w:val="24"/>
        </w:rPr>
        <w:t>(</w:t>
      </w:r>
      <w:proofErr w:type="spellStart"/>
      <w:r w:rsidRPr="009D3408">
        <w:rPr>
          <w:rFonts w:ascii="Times New Roman" w:hAnsi="Times New Roman" w:cs="Times New Roman"/>
          <w:color w:val="000000"/>
          <w:sz w:val="24"/>
          <w:szCs w:val="24"/>
        </w:rPr>
        <w:t>Mutch</w:t>
      </w:r>
      <w:proofErr w:type="spellEnd"/>
      <w:r w:rsidRPr="009D3408">
        <w:rPr>
          <w:rFonts w:ascii="Times New Roman" w:hAnsi="Times New Roman" w:cs="Times New Roman"/>
          <w:color w:val="000000"/>
          <w:sz w:val="24"/>
          <w:szCs w:val="24"/>
        </w:rPr>
        <w:t>, 2005)</w:t>
      </w:r>
      <w:r w:rsidR="00A40988">
        <w:rPr>
          <w:rFonts w:ascii="Times New Roman" w:hAnsi="Times New Roman" w:cs="Times New Roman"/>
          <w:color w:val="000000"/>
          <w:sz w:val="24"/>
          <w:szCs w:val="24"/>
        </w:rPr>
        <w:t>.</w:t>
      </w:r>
      <w:proofErr w:type="gramEnd"/>
      <w:r w:rsidR="00684F79" w:rsidRPr="009D3408">
        <w:rPr>
          <w:rFonts w:ascii="Times New Roman" w:hAnsi="Times New Roman" w:cs="Times New Roman"/>
          <w:color w:val="000000"/>
          <w:sz w:val="24"/>
          <w:szCs w:val="24"/>
        </w:rPr>
        <w:t xml:space="preserve"> A case study was chosen </w:t>
      </w:r>
      <w:r w:rsidR="007F18E5" w:rsidRPr="009D3408">
        <w:rPr>
          <w:rFonts w:ascii="Times New Roman" w:hAnsi="Times New Roman" w:cs="Times New Roman"/>
          <w:color w:val="000000"/>
          <w:sz w:val="24"/>
          <w:szCs w:val="24"/>
        </w:rPr>
        <w:t>as this mode of inquiry is useful for small scale research projects (Yin, 2003)</w:t>
      </w:r>
      <w:r w:rsidR="001C1D8F" w:rsidRPr="009D3408">
        <w:rPr>
          <w:rFonts w:ascii="Times New Roman" w:hAnsi="Times New Roman" w:cs="Times New Roman"/>
          <w:color w:val="000000"/>
          <w:sz w:val="24"/>
          <w:szCs w:val="24"/>
        </w:rPr>
        <w:t>. This case study is of an “explanatory” type</w:t>
      </w:r>
      <w:r w:rsidR="00684F79" w:rsidRPr="009D3408">
        <w:rPr>
          <w:rFonts w:ascii="Times New Roman" w:hAnsi="Times New Roman" w:cs="Times New Roman"/>
          <w:color w:val="000000"/>
          <w:sz w:val="24"/>
          <w:szCs w:val="24"/>
        </w:rPr>
        <w:t xml:space="preserve">. Yin (1993) and as </w:t>
      </w:r>
      <w:r w:rsidR="00684F79" w:rsidRPr="009D3408">
        <w:rPr>
          <w:rFonts w:ascii="Times New Roman" w:hAnsi="Times New Roman" w:cs="Times New Roman"/>
          <w:color w:val="000000"/>
          <w:sz w:val="24"/>
          <w:szCs w:val="24"/>
        </w:rPr>
        <w:lastRenderedPageBreak/>
        <w:t>I have an interest in the case it can be categorised as an “intrinsic” type according to Stake (1995).</w:t>
      </w:r>
    </w:p>
    <w:p w:rsidR="00684F79" w:rsidRPr="009D3408" w:rsidRDefault="00813965" w:rsidP="00EB1C5B">
      <w:pPr>
        <w:spacing w:line="360" w:lineRule="auto"/>
        <w:rPr>
          <w:rFonts w:ascii="Times New Roman" w:hAnsi="Times New Roman" w:cs="Times New Roman"/>
          <w:color w:val="000000"/>
          <w:sz w:val="24"/>
          <w:szCs w:val="24"/>
        </w:rPr>
        <w:pPrChange w:id="13" w:author="Ministry of Education" w:date="2011-11-07T21:25:00Z">
          <w:pPr/>
        </w:pPrChange>
      </w:pPr>
      <w:r w:rsidRPr="009D3408">
        <w:rPr>
          <w:rFonts w:ascii="Times New Roman" w:hAnsi="Times New Roman" w:cs="Times New Roman"/>
          <w:color w:val="000000"/>
          <w:sz w:val="24"/>
          <w:szCs w:val="24"/>
        </w:rPr>
        <w:t xml:space="preserve">Data was collected </w:t>
      </w:r>
      <w:r w:rsidR="00386D3A" w:rsidRPr="009D3408">
        <w:rPr>
          <w:rFonts w:ascii="Times New Roman" w:hAnsi="Times New Roman" w:cs="Times New Roman"/>
          <w:color w:val="000000"/>
          <w:sz w:val="24"/>
          <w:szCs w:val="24"/>
        </w:rPr>
        <w:t xml:space="preserve">through teacher questionnaires as well as lead teacher and principal interviews. </w:t>
      </w:r>
      <w:r w:rsidR="008D646B" w:rsidRPr="009D3408">
        <w:rPr>
          <w:rFonts w:ascii="Times New Roman" w:hAnsi="Times New Roman" w:cs="Times New Roman"/>
          <w:color w:val="000000"/>
          <w:sz w:val="24"/>
          <w:szCs w:val="24"/>
        </w:rPr>
        <w:t>Documentation from milestone goals, lead teacher reports and PD sessions was analysed.</w:t>
      </w:r>
    </w:p>
    <w:p w:rsidR="008661E0" w:rsidRPr="009D3408" w:rsidRDefault="006B53CD" w:rsidP="00EB1C5B">
      <w:pPr>
        <w:spacing w:line="360" w:lineRule="auto"/>
        <w:jc w:val="center"/>
        <w:rPr>
          <w:rFonts w:ascii="Times New Roman" w:hAnsi="Times New Roman" w:cs="Times New Roman"/>
          <w:b/>
          <w:color w:val="000000"/>
          <w:sz w:val="28"/>
          <w:szCs w:val="28"/>
        </w:rPr>
        <w:pPrChange w:id="14" w:author="Ministry of Education" w:date="2011-11-07T21:25:00Z">
          <w:pPr>
            <w:jc w:val="center"/>
          </w:pPr>
        </w:pPrChange>
      </w:pPr>
      <w:r>
        <w:rPr>
          <w:rFonts w:ascii="Times New Roman" w:hAnsi="Times New Roman" w:cs="Times New Roman"/>
          <w:b/>
          <w:color w:val="000000"/>
          <w:sz w:val="28"/>
          <w:szCs w:val="28"/>
        </w:rPr>
        <w:t>FINDINGS</w:t>
      </w:r>
    </w:p>
    <w:p w:rsidR="002D6F2C" w:rsidRPr="009D3408" w:rsidRDefault="002D6F2C" w:rsidP="00EB1C5B">
      <w:pPr>
        <w:spacing w:line="360" w:lineRule="auto"/>
        <w:rPr>
          <w:rFonts w:ascii="Times New Roman" w:hAnsi="Times New Roman" w:cs="Times New Roman"/>
          <w:color w:val="000000"/>
          <w:sz w:val="24"/>
          <w:szCs w:val="24"/>
        </w:rPr>
        <w:pPrChange w:id="15" w:author="Ministry of Education" w:date="2011-11-07T21:25:00Z">
          <w:pPr/>
        </w:pPrChange>
      </w:pPr>
      <w:r w:rsidRPr="009D3408">
        <w:rPr>
          <w:rFonts w:ascii="Times New Roman" w:hAnsi="Times New Roman" w:cs="Times New Roman"/>
          <w:color w:val="000000"/>
          <w:sz w:val="24"/>
          <w:szCs w:val="24"/>
        </w:rPr>
        <w:t xml:space="preserve">To allow the reader to understand </w:t>
      </w:r>
      <w:r w:rsidR="00E01906" w:rsidRPr="009D3408">
        <w:rPr>
          <w:rFonts w:ascii="Times New Roman" w:hAnsi="Times New Roman" w:cs="Times New Roman"/>
          <w:color w:val="000000"/>
          <w:sz w:val="24"/>
          <w:szCs w:val="24"/>
        </w:rPr>
        <w:t xml:space="preserve">the findings I will </w:t>
      </w:r>
      <w:r w:rsidRPr="009D3408">
        <w:rPr>
          <w:rFonts w:ascii="Times New Roman" w:hAnsi="Times New Roman" w:cs="Times New Roman"/>
          <w:color w:val="000000"/>
          <w:sz w:val="24"/>
          <w:szCs w:val="24"/>
        </w:rPr>
        <w:t xml:space="preserve">explain the types of professional </w:t>
      </w:r>
      <w:r w:rsidR="00B06A3B" w:rsidRPr="009D3408">
        <w:rPr>
          <w:rFonts w:ascii="Times New Roman" w:hAnsi="Times New Roman" w:cs="Times New Roman"/>
          <w:color w:val="000000"/>
          <w:sz w:val="24"/>
          <w:szCs w:val="24"/>
        </w:rPr>
        <w:t>development the</w:t>
      </w:r>
      <w:r w:rsidRPr="009D3408">
        <w:rPr>
          <w:rFonts w:ascii="Times New Roman" w:hAnsi="Times New Roman" w:cs="Times New Roman"/>
          <w:color w:val="000000"/>
          <w:sz w:val="24"/>
          <w:szCs w:val="24"/>
        </w:rPr>
        <w:t xml:space="preserve"> lead teacher implemented</w:t>
      </w:r>
      <w:r w:rsidR="00A40988">
        <w:rPr>
          <w:rFonts w:ascii="Times New Roman" w:hAnsi="Times New Roman" w:cs="Times New Roman"/>
          <w:color w:val="000000"/>
          <w:sz w:val="24"/>
          <w:szCs w:val="24"/>
        </w:rPr>
        <w:t>.</w:t>
      </w:r>
    </w:p>
    <w:p w:rsidR="002D6F2C" w:rsidRPr="009D3408" w:rsidRDefault="002D6F2C" w:rsidP="00EB1C5B">
      <w:pPr>
        <w:spacing w:line="360" w:lineRule="auto"/>
        <w:rPr>
          <w:rFonts w:ascii="Times New Roman" w:hAnsi="Times New Roman" w:cs="Times New Roman"/>
          <w:color w:val="000000"/>
          <w:sz w:val="24"/>
          <w:szCs w:val="24"/>
        </w:rPr>
        <w:pPrChange w:id="16" w:author="Ministry of Education" w:date="2011-11-07T21:25:00Z">
          <w:pPr/>
        </w:pPrChange>
      </w:pPr>
      <w:r w:rsidRPr="006B53CD">
        <w:rPr>
          <w:rFonts w:ascii="Times New Roman" w:hAnsi="Times New Roman" w:cs="Times New Roman"/>
          <w:b/>
          <w:color w:val="000000"/>
          <w:sz w:val="24"/>
          <w:szCs w:val="24"/>
        </w:rPr>
        <w:t>Techy</w:t>
      </w:r>
      <w:r w:rsidR="00A40988">
        <w:rPr>
          <w:rFonts w:ascii="Times New Roman" w:hAnsi="Times New Roman" w:cs="Times New Roman"/>
          <w:b/>
          <w:color w:val="000000"/>
          <w:sz w:val="24"/>
          <w:szCs w:val="24"/>
        </w:rPr>
        <w:t xml:space="preserve"> </w:t>
      </w:r>
      <w:proofErr w:type="spellStart"/>
      <w:r w:rsidR="00A40988">
        <w:rPr>
          <w:rFonts w:ascii="Times New Roman" w:hAnsi="Times New Roman" w:cs="Times New Roman"/>
          <w:b/>
          <w:color w:val="000000"/>
          <w:sz w:val="24"/>
          <w:szCs w:val="24"/>
        </w:rPr>
        <w:t>Brecky</w:t>
      </w:r>
      <w:proofErr w:type="spellEnd"/>
      <w:r w:rsidRPr="006B53CD">
        <w:rPr>
          <w:rFonts w:ascii="Times New Roman" w:hAnsi="Times New Roman" w:cs="Times New Roman"/>
          <w:b/>
          <w:color w:val="000000"/>
          <w:sz w:val="24"/>
          <w:szCs w:val="24"/>
        </w:rPr>
        <w:t>:</w:t>
      </w:r>
      <w:r w:rsidRPr="009D3408">
        <w:rPr>
          <w:rFonts w:ascii="Times New Roman" w:hAnsi="Times New Roman" w:cs="Times New Roman"/>
          <w:color w:val="000000"/>
          <w:sz w:val="24"/>
          <w:szCs w:val="24"/>
        </w:rPr>
        <w:t xml:space="preserve"> these sessions</w:t>
      </w:r>
      <w:r w:rsidR="00985B2F" w:rsidRPr="009D3408">
        <w:rPr>
          <w:rFonts w:ascii="Times New Roman" w:hAnsi="Times New Roman" w:cs="Times New Roman"/>
          <w:color w:val="000000"/>
          <w:sz w:val="24"/>
          <w:szCs w:val="24"/>
        </w:rPr>
        <w:t xml:space="preserve"> </w:t>
      </w:r>
      <w:r w:rsidR="008D6793" w:rsidRPr="009D3408">
        <w:rPr>
          <w:rFonts w:ascii="Times New Roman" w:hAnsi="Times New Roman" w:cs="Times New Roman"/>
          <w:color w:val="000000"/>
          <w:sz w:val="24"/>
          <w:szCs w:val="24"/>
        </w:rPr>
        <w:t>were run on a Friday before</w:t>
      </w:r>
      <w:r w:rsidR="00985B2F" w:rsidRPr="009D3408">
        <w:rPr>
          <w:rFonts w:ascii="Times New Roman" w:hAnsi="Times New Roman" w:cs="Times New Roman"/>
          <w:color w:val="000000"/>
          <w:sz w:val="24"/>
          <w:szCs w:val="24"/>
        </w:rPr>
        <w:t xml:space="preserve"> school</w:t>
      </w:r>
      <w:r w:rsidR="008D6793" w:rsidRPr="009D3408">
        <w:rPr>
          <w:rFonts w:ascii="Times New Roman" w:hAnsi="Times New Roman" w:cs="Times New Roman"/>
          <w:color w:val="000000"/>
          <w:sz w:val="24"/>
          <w:szCs w:val="24"/>
        </w:rPr>
        <w:t xml:space="preserve">. </w:t>
      </w:r>
      <w:r w:rsidR="00985B2F" w:rsidRPr="009D3408">
        <w:rPr>
          <w:rFonts w:ascii="Times New Roman" w:hAnsi="Times New Roman" w:cs="Times New Roman"/>
          <w:color w:val="000000"/>
          <w:sz w:val="24"/>
          <w:szCs w:val="24"/>
        </w:rPr>
        <w:t>All teachers were required to attend</w:t>
      </w:r>
      <w:r w:rsidR="00A40988">
        <w:rPr>
          <w:rFonts w:ascii="Times New Roman" w:hAnsi="Times New Roman" w:cs="Times New Roman"/>
          <w:color w:val="000000"/>
          <w:sz w:val="24"/>
          <w:szCs w:val="24"/>
        </w:rPr>
        <w:t xml:space="preserve"> these sessions where they learnt about</w:t>
      </w:r>
      <w:r w:rsidR="00985B2F" w:rsidRPr="009D3408">
        <w:rPr>
          <w:rFonts w:ascii="Times New Roman" w:hAnsi="Times New Roman" w:cs="Times New Roman"/>
          <w:color w:val="000000"/>
          <w:sz w:val="24"/>
          <w:szCs w:val="24"/>
        </w:rPr>
        <w:t xml:space="preserve"> new tools, skills and programmes were introduced. These sessions gave teachers time to experiment with these new tools and discuss how they could be used in their classrooms. Help was on hand when needed.</w:t>
      </w:r>
    </w:p>
    <w:p w:rsidR="00985B2F" w:rsidRPr="009D3408" w:rsidRDefault="00985B2F" w:rsidP="00EB1C5B">
      <w:pPr>
        <w:spacing w:line="360" w:lineRule="auto"/>
        <w:rPr>
          <w:rFonts w:ascii="Times New Roman" w:hAnsi="Times New Roman" w:cs="Times New Roman"/>
          <w:color w:val="000000"/>
          <w:sz w:val="24"/>
          <w:szCs w:val="24"/>
        </w:rPr>
        <w:pPrChange w:id="17" w:author="Ministry of Education" w:date="2011-11-07T21:25:00Z">
          <w:pPr/>
        </w:pPrChange>
      </w:pPr>
      <w:r w:rsidRPr="006B53CD">
        <w:rPr>
          <w:rFonts w:ascii="Times New Roman" w:hAnsi="Times New Roman" w:cs="Times New Roman"/>
          <w:b/>
          <w:color w:val="000000"/>
          <w:sz w:val="24"/>
          <w:szCs w:val="24"/>
        </w:rPr>
        <w:t>Cluster Share Meetings:</w:t>
      </w:r>
      <w:r w:rsidRPr="009D3408">
        <w:rPr>
          <w:rFonts w:ascii="Times New Roman" w:hAnsi="Times New Roman" w:cs="Times New Roman"/>
          <w:color w:val="000000"/>
          <w:sz w:val="24"/>
          <w:szCs w:val="24"/>
        </w:rPr>
        <w:t xml:space="preserve"> All schools in the cluster were required to host one cluster share meeting</w:t>
      </w:r>
      <w:r w:rsidR="008D6793" w:rsidRPr="009D3408">
        <w:rPr>
          <w:rFonts w:ascii="Times New Roman" w:hAnsi="Times New Roman" w:cs="Times New Roman"/>
          <w:color w:val="000000"/>
          <w:sz w:val="24"/>
          <w:szCs w:val="24"/>
        </w:rPr>
        <w:t xml:space="preserve"> at their school</w:t>
      </w:r>
      <w:r w:rsidR="005427C4" w:rsidRPr="005427C4">
        <w:rPr>
          <w:rFonts w:ascii="Times New Roman" w:hAnsi="Times New Roman" w:cs="Times New Roman"/>
          <w:color w:val="000000"/>
          <w:sz w:val="24"/>
          <w:szCs w:val="24"/>
        </w:rPr>
        <w:t xml:space="preserve"> </w:t>
      </w:r>
      <w:r w:rsidR="005427C4">
        <w:rPr>
          <w:rFonts w:ascii="Times New Roman" w:hAnsi="Times New Roman" w:cs="Times New Roman"/>
          <w:color w:val="000000"/>
          <w:sz w:val="24"/>
          <w:szCs w:val="24"/>
        </w:rPr>
        <w:t>each</w:t>
      </w:r>
      <w:r w:rsidR="005427C4" w:rsidRPr="009D3408">
        <w:rPr>
          <w:rFonts w:ascii="Times New Roman" w:hAnsi="Times New Roman" w:cs="Times New Roman"/>
          <w:color w:val="000000"/>
          <w:sz w:val="24"/>
          <w:szCs w:val="24"/>
        </w:rPr>
        <w:t xml:space="preserve"> year</w:t>
      </w:r>
      <w:r w:rsidRPr="009D3408">
        <w:rPr>
          <w:rFonts w:ascii="Times New Roman" w:hAnsi="Times New Roman" w:cs="Times New Roman"/>
          <w:color w:val="000000"/>
          <w:sz w:val="24"/>
          <w:szCs w:val="24"/>
        </w:rPr>
        <w:t xml:space="preserve">. This was a time to share with other schools the ICTs they had </w:t>
      </w:r>
      <w:r w:rsidR="008D6793" w:rsidRPr="009D3408">
        <w:rPr>
          <w:rFonts w:ascii="Times New Roman" w:hAnsi="Times New Roman" w:cs="Times New Roman"/>
          <w:color w:val="000000"/>
          <w:sz w:val="24"/>
          <w:szCs w:val="24"/>
        </w:rPr>
        <w:t xml:space="preserve">been using in their classrooms. </w:t>
      </w:r>
    </w:p>
    <w:p w:rsidR="00985B2F" w:rsidRPr="009D3408" w:rsidRDefault="00985B2F" w:rsidP="00EB1C5B">
      <w:pPr>
        <w:spacing w:line="360" w:lineRule="auto"/>
        <w:rPr>
          <w:rFonts w:ascii="Times New Roman" w:hAnsi="Times New Roman" w:cs="Times New Roman"/>
          <w:color w:val="000000"/>
          <w:sz w:val="24"/>
          <w:szCs w:val="24"/>
        </w:rPr>
        <w:pPrChange w:id="18" w:author="Ministry of Education" w:date="2011-11-07T21:25:00Z">
          <w:pPr/>
        </w:pPrChange>
      </w:pPr>
      <w:proofErr w:type="gramStart"/>
      <w:r w:rsidRPr="006B53CD">
        <w:rPr>
          <w:rFonts w:ascii="Times New Roman" w:hAnsi="Times New Roman" w:cs="Times New Roman"/>
          <w:b/>
          <w:color w:val="000000"/>
          <w:sz w:val="24"/>
          <w:szCs w:val="24"/>
        </w:rPr>
        <w:t>Modelling Sessions:</w:t>
      </w:r>
      <w:r w:rsidRPr="009D3408">
        <w:rPr>
          <w:rFonts w:ascii="Times New Roman" w:hAnsi="Times New Roman" w:cs="Times New Roman"/>
          <w:color w:val="000000"/>
          <w:sz w:val="24"/>
          <w:szCs w:val="24"/>
        </w:rPr>
        <w:t xml:space="preserve">  </w:t>
      </w:r>
      <w:r w:rsidR="00B06A3B" w:rsidRPr="009D3408">
        <w:rPr>
          <w:rFonts w:ascii="Times New Roman" w:hAnsi="Times New Roman" w:cs="Times New Roman"/>
          <w:color w:val="000000"/>
          <w:sz w:val="24"/>
          <w:szCs w:val="24"/>
        </w:rPr>
        <w:t xml:space="preserve"> </w:t>
      </w:r>
      <w:r w:rsidRPr="009D3408">
        <w:rPr>
          <w:rFonts w:ascii="Times New Roman" w:hAnsi="Times New Roman" w:cs="Times New Roman"/>
          <w:color w:val="000000"/>
          <w:sz w:val="24"/>
          <w:szCs w:val="24"/>
        </w:rPr>
        <w:t xml:space="preserve">Lead teachers or other ICT facilitators would model teaching and </w:t>
      </w:r>
      <w:r w:rsidR="00B06A3B" w:rsidRPr="009D3408">
        <w:rPr>
          <w:rFonts w:ascii="Times New Roman" w:hAnsi="Times New Roman" w:cs="Times New Roman"/>
          <w:color w:val="000000"/>
          <w:sz w:val="24"/>
          <w:szCs w:val="24"/>
        </w:rPr>
        <w:t xml:space="preserve">learning </w:t>
      </w:r>
      <w:r w:rsidRPr="009D3408">
        <w:rPr>
          <w:rFonts w:ascii="Times New Roman" w:hAnsi="Times New Roman" w:cs="Times New Roman"/>
          <w:color w:val="000000"/>
          <w:sz w:val="24"/>
          <w:szCs w:val="24"/>
        </w:rPr>
        <w:t>using ICT with a class of children</w:t>
      </w:r>
      <w:r w:rsidR="006B53CD">
        <w:rPr>
          <w:rFonts w:ascii="Times New Roman" w:hAnsi="Times New Roman" w:cs="Times New Roman"/>
          <w:color w:val="000000"/>
          <w:sz w:val="24"/>
          <w:szCs w:val="24"/>
        </w:rPr>
        <w:t xml:space="preserve"> with teachers observing</w:t>
      </w:r>
      <w:r w:rsidR="00B06A3B" w:rsidRPr="009D3408">
        <w:rPr>
          <w:rFonts w:ascii="Times New Roman" w:hAnsi="Times New Roman" w:cs="Times New Roman"/>
          <w:color w:val="000000"/>
          <w:sz w:val="24"/>
          <w:szCs w:val="24"/>
        </w:rPr>
        <w:t>.</w:t>
      </w:r>
      <w:proofErr w:type="gramEnd"/>
    </w:p>
    <w:p w:rsidR="00985B2F" w:rsidRPr="009D3408" w:rsidRDefault="00985B2F" w:rsidP="00EB1C5B">
      <w:pPr>
        <w:spacing w:line="360" w:lineRule="auto"/>
        <w:rPr>
          <w:rFonts w:ascii="Times New Roman" w:hAnsi="Times New Roman" w:cs="Times New Roman"/>
          <w:color w:val="000000"/>
          <w:sz w:val="24"/>
          <w:szCs w:val="24"/>
        </w:rPr>
        <w:pPrChange w:id="19" w:author="Ministry of Education" w:date="2011-11-07T21:25:00Z">
          <w:pPr/>
        </w:pPrChange>
      </w:pPr>
      <w:r w:rsidRPr="006B53CD">
        <w:rPr>
          <w:rFonts w:ascii="Times New Roman" w:hAnsi="Times New Roman" w:cs="Times New Roman"/>
          <w:b/>
          <w:color w:val="000000"/>
          <w:sz w:val="24"/>
          <w:szCs w:val="24"/>
        </w:rPr>
        <w:t>Tech Angels:</w:t>
      </w:r>
      <w:r w:rsidRPr="009D3408">
        <w:rPr>
          <w:rFonts w:ascii="Times New Roman" w:hAnsi="Times New Roman" w:cs="Times New Roman"/>
          <w:color w:val="000000"/>
          <w:sz w:val="24"/>
          <w:szCs w:val="24"/>
        </w:rPr>
        <w:t xml:space="preserve"> The lead teacher ran</w:t>
      </w:r>
      <w:r w:rsidR="00E01906" w:rsidRPr="009D3408">
        <w:rPr>
          <w:rFonts w:ascii="Times New Roman" w:hAnsi="Times New Roman" w:cs="Times New Roman"/>
          <w:color w:val="000000"/>
          <w:sz w:val="24"/>
          <w:szCs w:val="24"/>
        </w:rPr>
        <w:t xml:space="preserve"> ICT classes at lunchtime with </w:t>
      </w:r>
      <w:r w:rsidRPr="009D3408">
        <w:rPr>
          <w:rFonts w:ascii="Times New Roman" w:hAnsi="Times New Roman" w:cs="Times New Roman"/>
          <w:color w:val="000000"/>
          <w:sz w:val="24"/>
          <w:szCs w:val="24"/>
        </w:rPr>
        <w:t>group</w:t>
      </w:r>
      <w:r w:rsidR="00E01906" w:rsidRPr="009D3408">
        <w:rPr>
          <w:rFonts w:ascii="Times New Roman" w:hAnsi="Times New Roman" w:cs="Times New Roman"/>
          <w:color w:val="000000"/>
          <w:sz w:val="24"/>
          <w:szCs w:val="24"/>
        </w:rPr>
        <w:t>s</w:t>
      </w:r>
      <w:r w:rsidRPr="009D3408">
        <w:rPr>
          <w:rFonts w:ascii="Times New Roman" w:hAnsi="Times New Roman" w:cs="Times New Roman"/>
          <w:color w:val="000000"/>
          <w:sz w:val="24"/>
          <w:szCs w:val="24"/>
        </w:rPr>
        <w:t xml:space="preserve"> of children. </w:t>
      </w:r>
      <w:r w:rsidR="00E01906" w:rsidRPr="009D3408">
        <w:rPr>
          <w:rFonts w:ascii="Times New Roman" w:hAnsi="Times New Roman" w:cs="Times New Roman"/>
          <w:color w:val="000000"/>
          <w:sz w:val="24"/>
          <w:szCs w:val="24"/>
        </w:rPr>
        <w:t>The tech angels were then assigned to classes to pass on their skills to the teachers and students.</w:t>
      </w:r>
    </w:p>
    <w:p w:rsidR="00E01906" w:rsidRPr="009D3408" w:rsidRDefault="00E01906" w:rsidP="00EB1C5B">
      <w:pPr>
        <w:spacing w:line="360" w:lineRule="auto"/>
        <w:rPr>
          <w:rFonts w:ascii="Times New Roman" w:hAnsi="Times New Roman" w:cs="Times New Roman"/>
          <w:color w:val="000000"/>
          <w:sz w:val="24"/>
          <w:szCs w:val="24"/>
        </w:rPr>
        <w:pPrChange w:id="20" w:author="Ministry of Education" w:date="2011-11-07T21:25:00Z">
          <w:pPr/>
        </w:pPrChange>
      </w:pPr>
      <w:r w:rsidRPr="006B53CD">
        <w:rPr>
          <w:rFonts w:ascii="Times New Roman" w:hAnsi="Times New Roman" w:cs="Times New Roman"/>
          <w:b/>
          <w:color w:val="000000"/>
          <w:sz w:val="24"/>
          <w:szCs w:val="24"/>
        </w:rPr>
        <w:t xml:space="preserve">1 on 1 </w:t>
      </w:r>
      <w:r w:rsidR="006B53CD" w:rsidRPr="006B53CD">
        <w:rPr>
          <w:rFonts w:ascii="Times New Roman" w:hAnsi="Times New Roman" w:cs="Times New Roman"/>
          <w:b/>
          <w:color w:val="000000"/>
          <w:sz w:val="24"/>
          <w:szCs w:val="24"/>
        </w:rPr>
        <w:t>session</w:t>
      </w:r>
      <w:r w:rsidRPr="006B53CD">
        <w:rPr>
          <w:rFonts w:ascii="Times New Roman" w:hAnsi="Times New Roman" w:cs="Times New Roman"/>
          <w:b/>
          <w:color w:val="000000"/>
          <w:sz w:val="24"/>
          <w:szCs w:val="24"/>
        </w:rPr>
        <w:t>:</w:t>
      </w:r>
      <w:r w:rsidRPr="009D3408">
        <w:rPr>
          <w:rFonts w:ascii="Times New Roman" w:hAnsi="Times New Roman" w:cs="Times New Roman"/>
          <w:color w:val="000000"/>
          <w:sz w:val="24"/>
          <w:szCs w:val="24"/>
        </w:rPr>
        <w:t xml:space="preserve"> These were held by the lead teacher when needed to give extra help to individual teachers</w:t>
      </w:r>
    </w:p>
    <w:p w:rsidR="00A0075F" w:rsidRPr="009D3408" w:rsidRDefault="00A0075F" w:rsidP="00EB1C5B">
      <w:pPr>
        <w:spacing w:line="360" w:lineRule="auto"/>
        <w:rPr>
          <w:rFonts w:ascii="Times New Roman" w:hAnsi="Times New Roman" w:cs="Times New Roman"/>
          <w:color w:val="000000"/>
          <w:sz w:val="24"/>
          <w:szCs w:val="24"/>
        </w:rPr>
        <w:pPrChange w:id="21" w:author="Ministry of Education" w:date="2011-11-07T21:25:00Z">
          <w:pPr/>
        </w:pPrChange>
      </w:pPr>
      <w:r w:rsidRPr="006B53CD">
        <w:rPr>
          <w:rFonts w:ascii="Times New Roman" w:hAnsi="Times New Roman" w:cs="Times New Roman"/>
          <w:b/>
          <w:color w:val="000000"/>
          <w:sz w:val="24"/>
          <w:szCs w:val="24"/>
        </w:rPr>
        <w:t>School ICT Blog:</w:t>
      </w:r>
      <w:r w:rsidRPr="009D3408">
        <w:rPr>
          <w:rFonts w:ascii="Times New Roman" w:hAnsi="Times New Roman" w:cs="Times New Roman"/>
          <w:color w:val="000000"/>
          <w:sz w:val="24"/>
          <w:szCs w:val="24"/>
        </w:rPr>
        <w:t xml:space="preserve"> The lead teacher updated regularly a blog specifically for ICT. This had links to programmes, help sheets, tips and ICT requirements.</w:t>
      </w:r>
    </w:p>
    <w:p w:rsidR="006B53CD" w:rsidRPr="006B53CD" w:rsidRDefault="006B53CD" w:rsidP="00EB1C5B">
      <w:pPr>
        <w:spacing w:line="360" w:lineRule="auto"/>
        <w:rPr>
          <w:rFonts w:ascii="Times New Roman" w:hAnsi="Times New Roman" w:cs="Times New Roman"/>
          <w:b/>
          <w:color w:val="000000"/>
          <w:sz w:val="24"/>
          <w:szCs w:val="24"/>
        </w:rPr>
        <w:pPrChange w:id="22" w:author="Ministry of Education" w:date="2011-11-07T21:25:00Z">
          <w:pPr/>
        </w:pPrChange>
      </w:pPr>
    </w:p>
    <w:p w:rsidR="006B53CD" w:rsidRPr="006B53CD" w:rsidRDefault="006B53CD" w:rsidP="00F71AE3">
      <w:pPr>
        <w:spacing w:line="360" w:lineRule="auto"/>
        <w:jc w:val="center"/>
        <w:rPr>
          <w:rFonts w:ascii="Times New Roman" w:hAnsi="Times New Roman" w:cs="Times New Roman"/>
          <w:b/>
          <w:color w:val="000000"/>
          <w:sz w:val="24"/>
          <w:szCs w:val="24"/>
        </w:rPr>
        <w:pPrChange w:id="23" w:author="Ministry of Education" w:date="2011-11-07T21:25:00Z">
          <w:pPr/>
        </w:pPrChange>
      </w:pPr>
      <w:r w:rsidRPr="006B53CD">
        <w:rPr>
          <w:rFonts w:ascii="Times New Roman" w:hAnsi="Times New Roman" w:cs="Times New Roman"/>
          <w:b/>
          <w:color w:val="000000"/>
          <w:sz w:val="24"/>
          <w:szCs w:val="24"/>
        </w:rPr>
        <w:t>THE PRINCIPAL</w:t>
      </w:r>
    </w:p>
    <w:p w:rsidR="00B85493" w:rsidRPr="009D3408" w:rsidRDefault="008D646B" w:rsidP="00EB1C5B">
      <w:pPr>
        <w:spacing w:line="360" w:lineRule="auto"/>
        <w:rPr>
          <w:rFonts w:ascii="Times New Roman" w:hAnsi="Times New Roman" w:cs="Times New Roman"/>
          <w:color w:val="000000"/>
          <w:sz w:val="24"/>
          <w:szCs w:val="24"/>
        </w:rPr>
        <w:pPrChange w:id="24" w:author="Ministry of Education" w:date="2011-11-07T21:25:00Z">
          <w:pPr/>
        </w:pPrChange>
      </w:pPr>
      <w:r w:rsidRPr="009D3408">
        <w:rPr>
          <w:rFonts w:ascii="Times New Roman" w:hAnsi="Times New Roman" w:cs="Times New Roman"/>
          <w:color w:val="000000"/>
          <w:sz w:val="24"/>
          <w:szCs w:val="24"/>
        </w:rPr>
        <w:t>As mentioned earlier the Principal had recently introduced the shared leadership model into the school as her first steps to implementing a professional learning commu</w:t>
      </w:r>
      <w:r w:rsidR="00B85493" w:rsidRPr="009D3408">
        <w:rPr>
          <w:rFonts w:ascii="Times New Roman" w:hAnsi="Times New Roman" w:cs="Times New Roman"/>
          <w:color w:val="000000"/>
          <w:sz w:val="24"/>
          <w:szCs w:val="24"/>
        </w:rPr>
        <w:t xml:space="preserve">nity in the school. </w:t>
      </w:r>
      <w:r w:rsidR="00B85493" w:rsidRPr="009D3408">
        <w:rPr>
          <w:rFonts w:ascii="Times New Roman" w:hAnsi="Times New Roman" w:cs="Times New Roman"/>
          <w:color w:val="000000"/>
          <w:sz w:val="24"/>
          <w:szCs w:val="24"/>
        </w:rPr>
        <w:lastRenderedPageBreak/>
        <w:t xml:space="preserve">Therefore the school had already begun to use lead teachers as </w:t>
      </w:r>
      <w:r w:rsidR="00B06A3B" w:rsidRPr="009D3408">
        <w:rPr>
          <w:rFonts w:ascii="Times New Roman" w:hAnsi="Times New Roman" w:cs="Times New Roman"/>
          <w:color w:val="000000"/>
          <w:sz w:val="24"/>
          <w:szCs w:val="24"/>
        </w:rPr>
        <w:t>their key</w:t>
      </w:r>
      <w:r w:rsidR="00B85493" w:rsidRPr="009D3408">
        <w:rPr>
          <w:rFonts w:ascii="Times New Roman" w:hAnsi="Times New Roman" w:cs="Times New Roman"/>
          <w:color w:val="000000"/>
          <w:sz w:val="24"/>
          <w:szCs w:val="24"/>
        </w:rPr>
        <w:t xml:space="preserve"> form of professional development delivery.</w:t>
      </w:r>
    </w:p>
    <w:p w:rsidR="00B85493" w:rsidRPr="009D3408" w:rsidRDefault="005427C4" w:rsidP="00EB1C5B">
      <w:pPr>
        <w:spacing w:line="360" w:lineRule="auto"/>
        <w:rPr>
          <w:rFonts w:ascii="Times New Roman" w:hAnsi="Times New Roman" w:cs="Times New Roman"/>
          <w:color w:val="000000"/>
          <w:sz w:val="24"/>
          <w:szCs w:val="24"/>
        </w:rPr>
        <w:pPrChange w:id="25" w:author="Ministry of Education" w:date="2011-11-07T21:25:00Z">
          <w:pPr/>
        </w:pPrChange>
      </w:pPr>
      <w:r>
        <w:rPr>
          <w:rFonts w:ascii="Times New Roman" w:hAnsi="Times New Roman" w:cs="Times New Roman"/>
          <w:color w:val="000000"/>
          <w:sz w:val="24"/>
          <w:szCs w:val="24"/>
        </w:rPr>
        <w:t>The Principal</w:t>
      </w:r>
      <w:r w:rsidRPr="009D3408">
        <w:rPr>
          <w:rFonts w:ascii="Times New Roman" w:hAnsi="Times New Roman" w:cs="Times New Roman"/>
          <w:color w:val="000000"/>
          <w:sz w:val="24"/>
          <w:szCs w:val="24"/>
        </w:rPr>
        <w:t xml:space="preserve"> </w:t>
      </w:r>
      <w:r w:rsidR="002D6F2C" w:rsidRPr="009D3408">
        <w:rPr>
          <w:rFonts w:ascii="Times New Roman" w:hAnsi="Times New Roman" w:cs="Times New Roman"/>
          <w:color w:val="000000"/>
          <w:sz w:val="24"/>
          <w:szCs w:val="24"/>
        </w:rPr>
        <w:t xml:space="preserve">felt that the most successful </w:t>
      </w:r>
      <w:r w:rsidR="000F63D9" w:rsidRPr="009D3408">
        <w:rPr>
          <w:rFonts w:ascii="Times New Roman" w:hAnsi="Times New Roman" w:cs="Times New Roman"/>
          <w:color w:val="000000"/>
          <w:sz w:val="24"/>
          <w:szCs w:val="24"/>
        </w:rPr>
        <w:t>initiatives</w:t>
      </w:r>
      <w:r w:rsidR="002D6F2C" w:rsidRPr="009D3408">
        <w:rPr>
          <w:rFonts w:ascii="Times New Roman" w:hAnsi="Times New Roman" w:cs="Times New Roman"/>
          <w:color w:val="000000"/>
          <w:sz w:val="24"/>
          <w:szCs w:val="24"/>
        </w:rPr>
        <w:t xml:space="preserve"> that the lead teacher had introduced into </w:t>
      </w:r>
      <w:proofErr w:type="gramStart"/>
      <w:r w:rsidR="002D6F2C" w:rsidRPr="009D3408">
        <w:rPr>
          <w:rFonts w:ascii="Times New Roman" w:hAnsi="Times New Roman" w:cs="Times New Roman"/>
          <w:color w:val="000000"/>
          <w:sz w:val="24"/>
          <w:szCs w:val="24"/>
        </w:rPr>
        <w:t>the</w:t>
      </w:r>
      <w:proofErr w:type="gramEnd"/>
      <w:r w:rsidR="002D6F2C" w:rsidRPr="009D3408">
        <w:rPr>
          <w:rFonts w:ascii="Times New Roman" w:hAnsi="Times New Roman" w:cs="Times New Roman"/>
          <w:color w:val="000000"/>
          <w:sz w:val="24"/>
          <w:szCs w:val="24"/>
        </w:rPr>
        <w:t xml:space="preserve"> school were the ‘techy </w:t>
      </w:r>
      <w:proofErr w:type="spellStart"/>
      <w:r w:rsidR="002D6F2C" w:rsidRPr="009D3408">
        <w:rPr>
          <w:rFonts w:ascii="Times New Roman" w:hAnsi="Times New Roman" w:cs="Times New Roman"/>
          <w:color w:val="000000"/>
          <w:sz w:val="24"/>
          <w:szCs w:val="24"/>
        </w:rPr>
        <w:t>brecky</w:t>
      </w:r>
      <w:proofErr w:type="spellEnd"/>
      <w:r w:rsidR="002D6F2C" w:rsidRPr="009D3408">
        <w:rPr>
          <w:rFonts w:ascii="Times New Roman" w:hAnsi="Times New Roman" w:cs="Times New Roman"/>
          <w:color w:val="000000"/>
          <w:sz w:val="24"/>
          <w:szCs w:val="24"/>
        </w:rPr>
        <w:t xml:space="preserve">’ sessions. </w:t>
      </w:r>
      <w:r w:rsidR="00F71AE3">
        <w:rPr>
          <w:rFonts w:ascii="Times New Roman" w:hAnsi="Times New Roman" w:cs="Times New Roman"/>
          <w:color w:val="000000"/>
          <w:sz w:val="24"/>
          <w:szCs w:val="24"/>
        </w:rPr>
        <w:t>The P</w:t>
      </w:r>
      <w:r w:rsidR="00E01906" w:rsidRPr="009D3408">
        <w:rPr>
          <w:rFonts w:ascii="Times New Roman" w:hAnsi="Times New Roman" w:cs="Times New Roman"/>
          <w:color w:val="000000"/>
          <w:sz w:val="24"/>
          <w:szCs w:val="24"/>
        </w:rPr>
        <w:t xml:space="preserve">rincipal also attended these sessions and </w:t>
      </w:r>
      <w:r w:rsidR="000F63D9" w:rsidRPr="009D3408">
        <w:rPr>
          <w:rFonts w:ascii="Times New Roman" w:hAnsi="Times New Roman" w:cs="Times New Roman"/>
          <w:color w:val="000000"/>
          <w:sz w:val="24"/>
          <w:szCs w:val="24"/>
        </w:rPr>
        <w:t>indicated</w:t>
      </w:r>
      <w:r w:rsidR="00426C2F" w:rsidRPr="009D3408">
        <w:rPr>
          <w:rFonts w:ascii="Times New Roman" w:hAnsi="Times New Roman" w:cs="Times New Roman"/>
          <w:color w:val="000000"/>
          <w:sz w:val="24"/>
          <w:szCs w:val="24"/>
        </w:rPr>
        <w:t xml:space="preserve"> that her ICT skill level has improved.</w:t>
      </w:r>
      <w:r w:rsidR="00A0075F" w:rsidRPr="009D3408">
        <w:rPr>
          <w:rFonts w:ascii="Times New Roman" w:hAnsi="Times New Roman" w:cs="Times New Roman"/>
          <w:color w:val="000000"/>
          <w:sz w:val="24"/>
          <w:szCs w:val="24"/>
        </w:rPr>
        <w:t xml:space="preserve"> However teachers ranked this as the least effective form </w:t>
      </w:r>
      <w:r w:rsidR="000F63D9" w:rsidRPr="009D3408">
        <w:rPr>
          <w:rFonts w:ascii="Times New Roman" w:hAnsi="Times New Roman" w:cs="Times New Roman"/>
          <w:color w:val="000000"/>
          <w:sz w:val="24"/>
          <w:szCs w:val="24"/>
        </w:rPr>
        <w:t>of PD which could be related to their least favourite time for PD sessions being the mornings.</w:t>
      </w:r>
    </w:p>
    <w:p w:rsidR="008D646B" w:rsidRPr="009D3408" w:rsidRDefault="00F5632F" w:rsidP="00F71AE3">
      <w:pPr>
        <w:spacing w:line="360" w:lineRule="auto"/>
        <w:jc w:val="center"/>
        <w:rPr>
          <w:rFonts w:ascii="Times New Roman" w:hAnsi="Times New Roman" w:cs="Times New Roman"/>
          <w:b/>
          <w:color w:val="000000"/>
          <w:sz w:val="24"/>
          <w:szCs w:val="24"/>
        </w:rPr>
        <w:pPrChange w:id="26" w:author="Ministry of Education" w:date="2011-11-07T21:25:00Z">
          <w:pPr/>
        </w:pPrChange>
      </w:pPr>
      <w:r>
        <w:rPr>
          <w:rFonts w:ascii="Times New Roman" w:hAnsi="Times New Roman" w:cs="Times New Roman"/>
          <w:b/>
          <w:color w:val="000000"/>
          <w:sz w:val="24"/>
          <w:szCs w:val="24"/>
        </w:rPr>
        <w:t xml:space="preserve">THE </w:t>
      </w:r>
      <w:r w:rsidR="00F71AE3">
        <w:rPr>
          <w:rFonts w:ascii="Times New Roman" w:hAnsi="Times New Roman" w:cs="Times New Roman"/>
          <w:b/>
          <w:color w:val="000000"/>
          <w:sz w:val="24"/>
          <w:szCs w:val="24"/>
        </w:rPr>
        <w:t>LEAD TEACHER</w:t>
      </w:r>
    </w:p>
    <w:p w:rsidR="00B06A3B" w:rsidRPr="009D3408" w:rsidRDefault="00A40988" w:rsidP="00EB1C5B">
      <w:pPr>
        <w:spacing w:line="360" w:lineRule="auto"/>
        <w:rPr>
          <w:rFonts w:ascii="Times New Roman" w:hAnsi="Times New Roman" w:cs="Times New Roman"/>
          <w:color w:val="000000"/>
          <w:sz w:val="24"/>
          <w:szCs w:val="24"/>
        </w:rPr>
        <w:pPrChange w:id="27" w:author="Ministry of Education" w:date="2011-11-07T21:25:00Z">
          <w:pPr/>
        </w:pPrChange>
      </w:pPr>
      <w:r>
        <w:rPr>
          <w:rFonts w:ascii="Times New Roman" w:hAnsi="Times New Roman" w:cs="Times New Roman"/>
          <w:color w:val="000000"/>
          <w:sz w:val="24"/>
          <w:szCs w:val="24"/>
        </w:rPr>
        <w:t>The lead teacher described</w:t>
      </w:r>
      <w:r w:rsidR="00B85493" w:rsidRPr="009D3408">
        <w:rPr>
          <w:rFonts w:ascii="Times New Roman" w:hAnsi="Times New Roman" w:cs="Times New Roman"/>
          <w:color w:val="000000"/>
          <w:sz w:val="24"/>
          <w:szCs w:val="24"/>
        </w:rPr>
        <w:t xml:space="preserve"> her fellow teachers </w:t>
      </w:r>
      <w:r>
        <w:rPr>
          <w:rFonts w:ascii="Times New Roman" w:hAnsi="Times New Roman" w:cs="Times New Roman"/>
          <w:color w:val="000000"/>
          <w:sz w:val="24"/>
          <w:szCs w:val="24"/>
        </w:rPr>
        <w:t>as having</w:t>
      </w:r>
      <w:r w:rsidR="00B85493" w:rsidRPr="009D3408">
        <w:rPr>
          <w:rFonts w:ascii="Times New Roman" w:hAnsi="Times New Roman" w:cs="Times New Roman"/>
          <w:color w:val="000000"/>
          <w:sz w:val="24"/>
          <w:szCs w:val="24"/>
        </w:rPr>
        <w:t xml:space="preserve"> a positive attitude towards all PD sessions and attendance was high. She believed these positive results had come from the professional learning community that had recently been established at the school. </w:t>
      </w:r>
      <w:r w:rsidR="00435DA7" w:rsidRPr="009D3408">
        <w:rPr>
          <w:rFonts w:ascii="Times New Roman" w:hAnsi="Times New Roman" w:cs="Times New Roman"/>
          <w:color w:val="000000"/>
          <w:sz w:val="24"/>
          <w:szCs w:val="24"/>
        </w:rPr>
        <w:t xml:space="preserve">Teachers also indicated the importance of the professional learning community in </w:t>
      </w:r>
      <w:r w:rsidR="00B06A3B" w:rsidRPr="009D3408">
        <w:rPr>
          <w:rFonts w:ascii="Times New Roman" w:hAnsi="Times New Roman" w:cs="Times New Roman"/>
          <w:color w:val="000000"/>
          <w:sz w:val="24"/>
          <w:szCs w:val="24"/>
        </w:rPr>
        <w:t>ensuring</w:t>
      </w:r>
      <w:r w:rsidR="00435DA7" w:rsidRPr="009D3408">
        <w:rPr>
          <w:rFonts w:ascii="Times New Roman" w:hAnsi="Times New Roman" w:cs="Times New Roman"/>
          <w:color w:val="000000"/>
          <w:sz w:val="24"/>
          <w:szCs w:val="24"/>
        </w:rPr>
        <w:t xml:space="preserve"> the PD and </w:t>
      </w:r>
      <w:r w:rsidR="00B06A3B" w:rsidRPr="009D3408">
        <w:rPr>
          <w:rFonts w:ascii="Times New Roman" w:hAnsi="Times New Roman" w:cs="Times New Roman"/>
          <w:color w:val="000000"/>
          <w:sz w:val="24"/>
          <w:szCs w:val="24"/>
        </w:rPr>
        <w:t xml:space="preserve">the </w:t>
      </w:r>
      <w:r w:rsidR="00435DA7" w:rsidRPr="009D3408">
        <w:rPr>
          <w:rFonts w:ascii="Times New Roman" w:hAnsi="Times New Roman" w:cs="Times New Roman"/>
          <w:color w:val="000000"/>
          <w:sz w:val="24"/>
          <w:szCs w:val="24"/>
        </w:rPr>
        <w:t xml:space="preserve">response </w:t>
      </w:r>
      <w:r w:rsidR="00B06A3B" w:rsidRPr="009D3408">
        <w:rPr>
          <w:rFonts w:ascii="Times New Roman" w:hAnsi="Times New Roman" w:cs="Times New Roman"/>
          <w:color w:val="000000"/>
          <w:sz w:val="24"/>
          <w:szCs w:val="24"/>
        </w:rPr>
        <w:t>was more</w:t>
      </w:r>
      <w:r w:rsidR="00435DA7" w:rsidRPr="009D3408">
        <w:rPr>
          <w:rFonts w:ascii="Times New Roman" w:hAnsi="Times New Roman" w:cs="Times New Roman"/>
          <w:color w:val="000000"/>
          <w:sz w:val="24"/>
          <w:szCs w:val="24"/>
        </w:rPr>
        <w:t xml:space="preserve"> amicable and a key factor to sustain </w:t>
      </w:r>
      <w:r w:rsidR="00B06A3B" w:rsidRPr="009D3408">
        <w:rPr>
          <w:rFonts w:ascii="Times New Roman" w:hAnsi="Times New Roman" w:cs="Times New Roman"/>
          <w:color w:val="000000"/>
          <w:sz w:val="24"/>
          <w:szCs w:val="24"/>
        </w:rPr>
        <w:t>teachers’</w:t>
      </w:r>
      <w:r w:rsidR="00435DA7" w:rsidRPr="009D3408">
        <w:rPr>
          <w:rFonts w:ascii="Times New Roman" w:hAnsi="Times New Roman" w:cs="Times New Roman"/>
          <w:color w:val="000000"/>
          <w:sz w:val="24"/>
          <w:szCs w:val="24"/>
        </w:rPr>
        <w:t xml:space="preserve"> professional learning in ICT.</w:t>
      </w:r>
    </w:p>
    <w:p w:rsidR="00B06A3B" w:rsidRPr="009D3408" w:rsidRDefault="00E01906" w:rsidP="00EB1C5B">
      <w:pPr>
        <w:spacing w:line="360" w:lineRule="auto"/>
        <w:rPr>
          <w:rFonts w:ascii="Times New Roman" w:hAnsi="Times New Roman" w:cs="Times New Roman"/>
          <w:color w:val="000000"/>
          <w:sz w:val="24"/>
          <w:szCs w:val="24"/>
        </w:rPr>
        <w:pPrChange w:id="28" w:author="Ministry of Education" w:date="2011-11-07T21:25:00Z">
          <w:pPr/>
        </w:pPrChange>
      </w:pPr>
      <w:r w:rsidRPr="009D3408">
        <w:rPr>
          <w:rFonts w:ascii="Times New Roman" w:hAnsi="Times New Roman" w:cs="Times New Roman"/>
          <w:color w:val="000000"/>
          <w:sz w:val="24"/>
          <w:szCs w:val="24"/>
        </w:rPr>
        <w:t>The lead teacher discussed how supportive the principal was with ICT</w:t>
      </w:r>
      <w:r w:rsidR="00426C2F" w:rsidRPr="009D3408">
        <w:rPr>
          <w:rFonts w:ascii="Times New Roman" w:hAnsi="Times New Roman" w:cs="Times New Roman"/>
          <w:color w:val="000000"/>
          <w:sz w:val="24"/>
          <w:szCs w:val="24"/>
        </w:rPr>
        <w:t xml:space="preserve"> initiatives</w:t>
      </w:r>
      <w:r w:rsidRPr="009D3408">
        <w:rPr>
          <w:rFonts w:ascii="Times New Roman" w:hAnsi="Times New Roman" w:cs="Times New Roman"/>
          <w:color w:val="000000"/>
          <w:sz w:val="24"/>
          <w:szCs w:val="24"/>
        </w:rPr>
        <w:t xml:space="preserve"> in the school </w:t>
      </w:r>
      <w:r w:rsidR="00B06A3B" w:rsidRPr="009D3408">
        <w:rPr>
          <w:rFonts w:ascii="Times New Roman" w:hAnsi="Times New Roman" w:cs="Times New Roman"/>
          <w:color w:val="000000"/>
          <w:sz w:val="24"/>
          <w:szCs w:val="24"/>
        </w:rPr>
        <w:t>which were</w:t>
      </w:r>
      <w:r w:rsidRPr="009D3408">
        <w:rPr>
          <w:rFonts w:ascii="Times New Roman" w:hAnsi="Times New Roman" w:cs="Times New Roman"/>
          <w:color w:val="000000"/>
          <w:sz w:val="24"/>
          <w:szCs w:val="24"/>
        </w:rPr>
        <w:t xml:space="preserve"> </w:t>
      </w:r>
      <w:r w:rsidR="00426C2F" w:rsidRPr="009D3408">
        <w:rPr>
          <w:rFonts w:ascii="Times New Roman" w:hAnsi="Times New Roman" w:cs="Times New Roman"/>
          <w:color w:val="000000"/>
          <w:sz w:val="24"/>
          <w:szCs w:val="24"/>
        </w:rPr>
        <w:t xml:space="preserve">backed up with </w:t>
      </w:r>
      <w:r w:rsidRPr="009D3408">
        <w:rPr>
          <w:rFonts w:ascii="Times New Roman" w:hAnsi="Times New Roman" w:cs="Times New Roman"/>
          <w:color w:val="000000"/>
          <w:sz w:val="24"/>
          <w:szCs w:val="24"/>
        </w:rPr>
        <w:t xml:space="preserve">the performance management system to ensure all teachers were implementing ICT into the school. </w:t>
      </w:r>
    </w:p>
    <w:p w:rsidR="008D646B" w:rsidRPr="009D3408" w:rsidRDefault="00E01906" w:rsidP="00EB1C5B">
      <w:pPr>
        <w:spacing w:line="360" w:lineRule="auto"/>
        <w:rPr>
          <w:rFonts w:ascii="Times New Roman" w:hAnsi="Times New Roman" w:cs="Times New Roman"/>
          <w:color w:val="000000"/>
          <w:sz w:val="24"/>
          <w:szCs w:val="24"/>
        </w:rPr>
        <w:pPrChange w:id="29" w:author="Ministry of Education" w:date="2011-11-07T21:25:00Z">
          <w:pPr/>
        </w:pPrChange>
      </w:pPr>
      <w:r w:rsidRPr="009D3408">
        <w:rPr>
          <w:rFonts w:ascii="Times New Roman" w:hAnsi="Times New Roman" w:cs="Times New Roman"/>
          <w:color w:val="000000"/>
          <w:sz w:val="24"/>
          <w:szCs w:val="24"/>
        </w:rPr>
        <w:t>Some of the barriers the lead t</w:t>
      </w:r>
      <w:r w:rsidR="00426C2F" w:rsidRPr="009D3408">
        <w:rPr>
          <w:rFonts w:ascii="Times New Roman" w:hAnsi="Times New Roman" w:cs="Times New Roman"/>
          <w:color w:val="000000"/>
          <w:sz w:val="24"/>
          <w:szCs w:val="24"/>
        </w:rPr>
        <w:t>eacher came across were the financial restraints when purchasing equipment</w:t>
      </w:r>
      <w:r w:rsidRPr="009D3408">
        <w:rPr>
          <w:rFonts w:ascii="Times New Roman" w:hAnsi="Times New Roman" w:cs="Times New Roman"/>
          <w:color w:val="000000"/>
          <w:sz w:val="24"/>
          <w:szCs w:val="24"/>
        </w:rPr>
        <w:t>, the school network</w:t>
      </w:r>
      <w:r w:rsidR="00426C2F" w:rsidRPr="009D3408">
        <w:rPr>
          <w:rFonts w:ascii="Times New Roman" w:hAnsi="Times New Roman" w:cs="Times New Roman"/>
          <w:color w:val="000000"/>
          <w:sz w:val="24"/>
          <w:szCs w:val="24"/>
        </w:rPr>
        <w:t xml:space="preserve"> that desperately needs to be upgraded to allow students to use programmes effectively and the balance with</w:t>
      </w:r>
      <w:r w:rsidRPr="009D3408">
        <w:rPr>
          <w:rFonts w:ascii="Times New Roman" w:hAnsi="Times New Roman" w:cs="Times New Roman"/>
          <w:color w:val="000000"/>
          <w:sz w:val="24"/>
          <w:szCs w:val="24"/>
        </w:rPr>
        <w:t xml:space="preserve"> other commitments</w:t>
      </w:r>
      <w:r w:rsidR="00426C2F" w:rsidRPr="009D3408">
        <w:rPr>
          <w:rFonts w:ascii="Times New Roman" w:hAnsi="Times New Roman" w:cs="Times New Roman"/>
          <w:color w:val="000000"/>
          <w:sz w:val="24"/>
          <w:szCs w:val="24"/>
        </w:rPr>
        <w:t xml:space="preserve"> in the school. </w:t>
      </w:r>
      <w:r w:rsidRPr="009D3408">
        <w:rPr>
          <w:rFonts w:ascii="Times New Roman" w:hAnsi="Times New Roman" w:cs="Times New Roman"/>
          <w:color w:val="000000"/>
          <w:sz w:val="24"/>
          <w:szCs w:val="24"/>
        </w:rPr>
        <w:t xml:space="preserve">These barriers were also </w:t>
      </w:r>
      <w:r w:rsidR="00426C2F" w:rsidRPr="009D3408">
        <w:rPr>
          <w:rFonts w:ascii="Times New Roman" w:hAnsi="Times New Roman" w:cs="Times New Roman"/>
          <w:color w:val="000000"/>
          <w:sz w:val="24"/>
          <w:szCs w:val="24"/>
        </w:rPr>
        <w:t>raised by</w:t>
      </w:r>
      <w:r w:rsidR="008D6793" w:rsidRPr="009D3408">
        <w:rPr>
          <w:rFonts w:ascii="Times New Roman" w:hAnsi="Times New Roman" w:cs="Times New Roman"/>
          <w:color w:val="000000"/>
          <w:sz w:val="24"/>
          <w:szCs w:val="24"/>
        </w:rPr>
        <w:t xml:space="preserve"> the teachers and the principal.</w:t>
      </w:r>
    </w:p>
    <w:p w:rsidR="008D6793" w:rsidRPr="009D3408" w:rsidRDefault="008D6793" w:rsidP="00EB1C5B">
      <w:pPr>
        <w:spacing w:line="360" w:lineRule="auto"/>
        <w:rPr>
          <w:rFonts w:ascii="Times New Roman" w:hAnsi="Times New Roman" w:cs="Times New Roman"/>
          <w:color w:val="000000"/>
          <w:sz w:val="24"/>
          <w:szCs w:val="24"/>
        </w:rPr>
        <w:pPrChange w:id="30" w:author="Ministry of Education" w:date="2011-11-07T21:25:00Z">
          <w:pPr/>
        </w:pPrChange>
      </w:pPr>
      <w:r w:rsidRPr="009D3408">
        <w:rPr>
          <w:rFonts w:ascii="Times New Roman" w:hAnsi="Times New Roman" w:cs="Times New Roman"/>
          <w:color w:val="000000"/>
          <w:sz w:val="24"/>
          <w:szCs w:val="24"/>
        </w:rPr>
        <w:t xml:space="preserve">The lead teacher </w:t>
      </w:r>
      <w:r w:rsidR="00A40988">
        <w:rPr>
          <w:rFonts w:ascii="Times New Roman" w:hAnsi="Times New Roman" w:cs="Times New Roman"/>
          <w:color w:val="000000"/>
          <w:sz w:val="24"/>
          <w:szCs w:val="24"/>
        </w:rPr>
        <w:t>believed</w:t>
      </w:r>
      <w:r w:rsidRPr="009D3408">
        <w:rPr>
          <w:rFonts w:ascii="Times New Roman" w:hAnsi="Times New Roman" w:cs="Times New Roman"/>
          <w:color w:val="000000"/>
          <w:sz w:val="24"/>
          <w:szCs w:val="24"/>
        </w:rPr>
        <w:t xml:space="preserve"> the most successful </w:t>
      </w:r>
      <w:r w:rsidR="00A40988">
        <w:rPr>
          <w:rFonts w:ascii="Times New Roman" w:hAnsi="Times New Roman" w:cs="Times New Roman"/>
          <w:color w:val="000000"/>
          <w:sz w:val="24"/>
          <w:szCs w:val="24"/>
        </w:rPr>
        <w:t xml:space="preserve">strategy was </w:t>
      </w:r>
      <w:r w:rsidRPr="009D3408">
        <w:rPr>
          <w:rFonts w:ascii="Times New Roman" w:hAnsi="Times New Roman" w:cs="Times New Roman"/>
          <w:color w:val="000000"/>
          <w:sz w:val="24"/>
          <w:szCs w:val="24"/>
        </w:rPr>
        <w:t>the cluster share sessions. These sessions enabled the teacher to witness successful ICT use and she found her teachers became more positive and willing to try these new ideas in their classrooms. The conversations at these meetings were invaluable as teachers offered each other help and shared their ideas.</w:t>
      </w:r>
      <w:r w:rsidR="00A0075F" w:rsidRPr="009D3408">
        <w:rPr>
          <w:rFonts w:ascii="Times New Roman" w:hAnsi="Times New Roman" w:cs="Times New Roman"/>
          <w:color w:val="000000"/>
          <w:sz w:val="24"/>
          <w:szCs w:val="24"/>
        </w:rPr>
        <w:t xml:space="preserve"> Another successful initiative was the tech angels, by using the students to teach the class the teacher was able to facilitate the sessions as well as learn from their students.</w:t>
      </w:r>
    </w:p>
    <w:p w:rsidR="00E01906" w:rsidRPr="009D3408" w:rsidRDefault="00E01906" w:rsidP="00EB1C5B">
      <w:pPr>
        <w:spacing w:line="360" w:lineRule="auto"/>
        <w:rPr>
          <w:rFonts w:ascii="Times New Roman" w:hAnsi="Times New Roman" w:cs="Times New Roman"/>
          <w:color w:val="000000"/>
          <w:sz w:val="24"/>
          <w:szCs w:val="24"/>
        </w:rPr>
        <w:pPrChange w:id="31" w:author="Ministry of Education" w:date="2011-11-07T21:25:00Z">
          <w:pPr/>
        </w:pPrChange>
      </w:pPr>
      <w:r w:rsidRPr="009D3408">
        <w:rPr>
          <w:rFonts w:ascii="Times New Roman" w:hAnsi="Times New Roman" w:cs="Times New Roman"/>
          <w:color w:val="000000"/>
          <w:sz w:val="24"/>
          <w:szCs w:val="24"/>
        </w:rPr>
        <w:t>Milestone reports showed that teachers from this school had all improved their own personal skill level with ICT as well as the amount of time they were using ICT in their classrooms. This was also evident in the teacher questionnaires</w:t>
      </w:r>
    </w:p>
    <w:p w:rsidR="008D646B" w:rsidRPr="009D3408" w:rsidRDefault="00F71AE3" w:rsidP="00F71AE3">
      <w:pPr>
        <w:spacing w:line="360" w:lineRule="auto"/>
        <w:jc w:val="center"/>
        <w:rPr>
          <w:rFonts w:ascii="Times New Roman" w:hAnsi="Times New Roman" w:cs="Times New Roman"/>
          <w:b/>
          <w:color w:val="000000"/>
          <w:sz w:val="24"/>
          <w:szCs w:val="24"/>
        </w:rPr>
        <w:pPrChange w:id="32" w:author="Ministry of Education" w:date="2011-11-07T21:25:00Z">
          <w:pPr/>
        </w:pPrChange>
      </w:pPr>
      <w:r>
        <w:rPr>
          <w:rFonts w:ascii="Times New Roman" w:hAnsi="Times New Roman" w:cs="Times New Roman"/>
          <w:b/>
          <w:color w:val="000000"/>
          <w:sz w:val="24"/>
          <w:szCs w:val="24"/>
        </w:rPr>
        <w:lastRenderedPageBreak/>
        <w:t>THE TEACHERS</w:t>
      </w:r>
    </w:p>
    <w:p w:rsidR="00684F79" w:rsidRPr="009D3408" w:rsidRDefault="00493B6B" w:rsidP="00EB1C5B">
      <w:pPr>
        <w:spacing w:line="360" w:lineRule="auto"/>
        <w:rPr>
          <w:rFonts w:ascii="Times New Roman" w:hAnsi="Times New Roman" w:cs="Times New Roman"/>
          <w:color w:val="000000"/>
          <w:sz w:val="24"/>
          <w:szCs w:val="24"/>
        </w:rPr>
        <w:pPrChange w:id="33" w:author="Ministry of Education" w:date="2011-11-07T21:25:00Z">
          <w:pPr/>
        </w:pPrChange>
      </w:pPr>
      <w:r w:rsidRPr="009D3408">
        <w:rPr>
          <w:rFonts w:ascii="Times New Roman" w:hAnsi="Times New Roman" w:cs="Times New Roman"/>
          <w:color w:val="000000"/>
          <w:sz w:val="24"/>
          <w:szCs w:val="24"/>
        </w:rPr>
        <w:t>The t</w:t>
      </w:r>
      <w:r w:rsidR="00426C2F" w:rsidRPr="009D3408">
        <w:rPr>
          <w:rFonts w:ascii="Times New Roman" w:hAnsi="Times New Roman" w:cs="Times New Roman"/>
          <w:color w:val="000000"/>
          <w:sz w:val="24"/>
          <w:szCs w:val="24"/>
        </w:rPr>
        <w:t>eachers were asked to rank their preference of professional development</w:t>
      </w:r>
      <w:r w:rsidRPr="009D3408">
        <w:rPr>
          <w:rFonts w:ascii="Times New Roman" w:hAnsi="Times New Roman" w:cs="Times New Roman"/>
          <w:color w:val="000000"/>
          <w:sz w:val="24"/>
          <w:szCs w:val="24"/>
        </w:rPr>
        <w:t xml:space="preserve"> delivery</w:t>
      </w:r>
      <w:r w:rsidR="00426C2F" w:rsidRPr="009D3408">
        <w:rPr>
          <w:rFonts w:ascii="Times New Roman" w:hAnsi="Times New Roman" w:cs="Times New Roman"/>
          <w:color w:val="000000"/>
          <w:sz w:val="24"/>
          <w:szCs w:val="24"/>
        </w:rPr>
        <w:t xml:space="preserve">. The graph below </w:t>
      </w:r>
      <w:r w:rsidR="007671C8">
        <w:rPr>
          <w:rFonts w:ascii="Times New Roman" w:hAnsi="Times New Roman" w:cs="Times New Roman"/>
          <w:color w:val="000000"/>
          <w:sz w:val="24"/>
          <w:szCs w:val="24"/>
        </w:rPr>
        <w:t>indicates</w:t>
      </w:r>
      <w:r w:rsidR="00426C2F" w:rsidRPr="009D3408">
        <w:rPr>
          <w:rFonts w:ascii="Times New Roman" w:hAnsi="Times New Roman" w:cs="Times New Roman"/>
          <w:color w:val="000000"/>
          <w:sz w:val="24"/>
          <w:szCs w:val="24"/>
        </w:rPr>
        <w:t xml:space="preserve"> </w:t>
      </w:r>
      <w:r w:rsidRPr="009D3408">
        <w:rPr>
          <w:rFonts w:ascii="Times New Roman" w:hAnsi="Times New Roman" w:cs="Times New Roman"/>
          <w:color w:val="000000"/>
          <w:sz w:val="24"/>
          <w:szCs w:val="24"/>
        </w:rPr>
        <w:t>teacher</w:t>
      </w:r>
      <w:r w:rsidR="00A0075F" w:rsidRPr="009D3408">
        <w:rPr>
          <w:rFonts w:ascii="Times New Roman" w:hAnsi="Times New Roman" w:cs="Times New Roman"/>
          <w:color w:val="000000"/>
          <w:sz w:val="24"/>
          <w:szCs w:val="24"/>
        </w:rPr>
        <w:t xml:space="preserve">s found modelling sessions the most effective followed by the ICT blog. </w:t>
      </w:r>
      <w:r w:rsidR="000F63D9" w:rsidRPr="009D3408">
        <w:rPr>
          <w:rFonts w:ascii="Times New Roman" w:hAnsi="Times New Roman" w:cs="Times New Roman"/>
          <w:color w:val="000000"/>
          <w:sz w:val="24"/>
          <w:szCs w:val="24"/>
        </w:rPr>
        <w:t xml:space="preserve">The </w:t>
      </w:r>
      <w:r w:rsidR="005978B3" w:rsidRPr="009D3408">
        <w:rPr>
          <w:rFonts w:ascii="Times New Roman" w:hAnsi="Times New Roman" w:cs="Times New Roman"/>
          <w:color w:val="000000"/>
          <w:sz w:val="24"/>
          <w:szCs w:val="24"/>
        </w:rPr>
        <w:t>up skilling</w:t>
      </w:r>
      <w:r w:rsidR="000F63D9" w:rsidRPr="009D3408">
        <w:rPr>
          <w:rFonts w:ascii="Times New Roman" w:hAnsi="Times New Roman" w:cs="Times New Roman"/>
          <w:color w:val="000000"/>
          <w:sz w:val="24"/>
          <w:szCs w:val="24"/>
        </w:rPr>
        <w:t xml:space="preserve"> of</w:t>
      </w:r>
      <w:r w:rsidR="00A0075F" w:rsidRPr="009D3408">
        <w:rPr>
          <w:rFonts w:ascii="Times New Roman" w:hAnsi="Times New Roman" w:cs="Times New Roman"/>
          <w:color w:val="000000"/>
          <w:sz w:val="24"/>
          <w:szCs w:val="24"/>
        </w:rPr>
        <w:t xml:space="preserve"> their students by the lead teacher t</w:t>
      </w:r>
      <w:r w:rsidR="000F63D9" w:rsidRPr="009D3408">
        <w:rPr>
          <w:rFonts w:ascii="Times New Roman" w:hAnsi="Times New Roman" w:cs="Times New Roman"/>
          <w:color w:val="000000"/>
          <w:sz w:val="24"/>
          <w:szCs w:val="24"/>
        </w:rPr>
        <w:t xml:space="preserve">hrough Tech Angel sessions was </w:t>
      </w:r>
      <w:r w:rsidR="00A0075F" w:rsidRPr="009D3408">
        <w:rPr>
          <w:rFonts w:ascii="Times New Roman" w:hAnsi="Times New Roman" w:cs="Times New Roman"/>
          <w:color w:val="000000"/>
          <w:sz w:val="24"/>
          <w:szCs w:val="24"/>
        </w:rPr>
        <w:t>also popular.</w:t>
      </w:r>
      <w:r w:rsidR="005978B3" w:rsidRPr="009D3408">
        <w:rPr>
          <w:rFonts w:ascii="Times New Roman" w:hAnsi="Times New Roman" w:cs="Times New Roman"/>
          <w:color w:val="000000"/>
          <w:sz w:val="24"/>
          <w:szCs w:val="24"/>
        </w:rPr>
        <w:t xml:space="preserve">  Techy </w:t>
      </w:r>
      <w:proofErr w:type="spellStart"/>
      <w:r w:rsidR="005978B3" w:rsidRPr="009D3408">
        <w:rPr>
          <w:rFonts w:ascii="Times New Roman" w:hAnsi="Times New Roman" w:cs="Times New Roman"/>
          <w:color w:val="000000"/>
          <w:sz w:val="24"/>
          <w:szCs w:val="24"/>
        </w:rPr>
        <w:t>Brecky</w:t>
      </w:r>
      <w:proofErr w:type="spellEnd"/>
      <w:r w:rsidR="005978B3" w:rsidRPr="009D3408">
        <w:rPr>
          <w:rFonts w:ascii="Times New Roman" w:hAnsi="Times New Roman" w:cs="Times New Roman"/>
          <w:color w:val="000000"/>
          <w:sz w:val="24"/>
          <w:szCs w:val="24"/>
        </w:rPr>
        <w:t xml:space="preserve"> sessions were the least popular and the reason for this can be seen in the second graph where before school sessions were the least popular times for professional development. Moving these meetings to after school may be more successful.</w:t>
      </w:r>
    </w:p>
    <w:p w:rsidR="005978B3" w:rsidRPr="009D3408" w:rsidRDefault="005978B3" w:rsidP="009C38F5">
      <w:pPr>
        <w:rPr>
          <w:rFonts w:ascii="Times New Roman" w:hAnsi="Times New Roman" w:cs="Times New Roman"/>
          <w:color w:val="000000"/>
          <w:sz w:val="24"/>
          <w:szCs w:val="24"/>
        </w:rPr>
      </w:pPr>
      <w:r w:rsidRPr="009D3408">
        <w:rPr>
          <w:rFonts w:ascii="Times New Roman" w:hAnsi="Times New Roman" w:cs="Times New Roman"/>
          <w:color w:val="000000"/>
          <w:sz w:val="24"/>
          <w:szCs w:val="24"/>
        </w:rPr>
        <w:t>Table 1</w:t>
      </w:r>
    </w:p>
    <w:p w:rsidR="00426C2F" w:rsidRPr="009D3408" w:rsidRDefault="00A0075F" w:rsidP="009C38F5">
      <w:pPr>
        <w:rPr>
          <w:rFonts w:ascii="Times New Roman" w:hAnsi="Times New Roman" w:cs="Times New Roman"/>
          <w:color w:val="000000"/>
          <w:sz w:val="24"/>
          <w:szCs w:val="24"/>
        </w:rPr>
      </w:pPr>
      <w:r w:rsidRPr="009D3408">
        <w:rPr>
          <w:rFonts w:ascii="Times New Roman" w:hAnsi="Times New Roman" w:cs="Times New Roman"/>
          <w:noProof/>
          <w:lang w:eastAsia="en-NZ"/>
        </w:rPr>
        <w:drawing>
          <wp:inline distT="0" distB="0" distL="0" distR="0">
            <wp:extent cx="4337914" cy="3253436"/>
            <wp:effectExtent l="0" t="0" r="571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4335186" cy="3251390"/>
                    </a:xfrm>
                    <a:prstGeom prst="rect">
                      <a:avLst/>
                    </a:prstGeom>
                  </pic:spPr>
                </pic:pic>
              </a:graphicData>
            </a:graphic>
          </wp:inline>
        </w:drawing>
      </w:r>
    </w:p>
    <w:p w:rsidR="00A0075F" w:rsidRPr="009D3408" w:rsidRDefault="005978B3" w:rsidP="009C38F5">
      <w:pPr>
        <w:rPr>
          <w:rFonts w:ascii="Times New Roman" w:hAnsi="Times New Roman" w:cs="Times New Roman"/>
          <w:color w:val="000000"/>
          <w:sz w:val="24"/>
          <w:szCs w:val="24"/>
        </w:rPr>
      </w:pPr>
      <w:r w:rsidRPr="009D3408">
        <w:rPr>
          <w:rFonts w:ascii="Times New Roman" w:hAnsi="Times New Roman" w:cs="Times New Roman"/>
          <w:color w:val="000000"/>
          <w:sz w:val="24"/>
          <w:szCs w:val="24"/>
        </w:rPr>
        <w:t>Table 2</w:t>
      </w:r>
    </w:p>
    <w:p w:rsidR="005978B3" w:rsidRPr="009D3408" w:rsidRDefault="005978B3" w:rsidP="009C38F5">
      <w:pPr>
        <w:rPr>
          <w:rFonts w:ascii="Times New Roman" w:hAnsi="Times New Roman" w:cs="Times New Roman"/>
          <w:color w:val="000000"/>
          <w:sz w:val="24"/>
          <w:szCs w:val="24"/>
        </w:rPr>
      </w:pPr>
      <w:bookmarkStart w:id="34" w:name="_GoBack"/>
      <w:r w:rsidRPr="009D3408">
        <w:rPr>
          <w:rFonts w:ascii="Times New Roman" w:hAnsi="Times New Roman" w:cs="Times New Roman"/>
          <w:noProof/>
          <w:lang w:eastAsia="en-NZ"/>
        </w:rPr>
        <w:drawing>
          <wp:inline distT="0" distB="0" distL="0" distR="0">
            <wp:extent cx="4125773" cy="2666391"/>
            <wp:effectExtent l="0" t="0" r="825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4127032" cy="2667205"/>
                    </a:xfrm>
                    <a:prstGeom prst="rect">
                      <a:avLst/>
                    </a:prstGeom>
                  </pic:spPr>
                </pic:pic>
              </a:graphicData>
            </a:graphic>
          </wp:inline>
        </w:drawing>
      </w:r>
      <w:bookmarkEnd w:id="34"/>
    </w:p>
    <w:p w:rsidR="000F63D9" w:rsidRPr="009D3408" w:rsidRDefault="000F63D9" w:rsidP="00EB1C5B">
      <w:pPr>
        <w:spacing w:line="360" w:lineRule="auto"/>
        <w:rPr>
          <w:rFonts w:ascii="Times New Roman" w:hAnsi="Times New Roman" w:cs="Times New Roman"/>
          <w:color w:val="000000"/>
          <w:sz w:val="24"/>
          <w:szCs w:val="24"/>
        </w:rPr>
      </w:pPr>
      <w:r w:rsidRPr="009D3408">
        <w:rPr>
          <w:rFonts w:ascii="Times New Roman" w:hAnsi="Times New Roman" w:cs="Times New Roman"/>
          <w:color w:val="000000"/>
          <w:sz w:val="24"/>
          <w:szCs w:val="24"/>
        </w:rPr>
        <w:lastRenderedPageBreak/>
        <w:t xml:space="preserve">Most of the teachers felt that their pedagogy had changed since the beginning of the project and they all </w:t>
      </w:r>
      <w:r w:rsidR="005978B3" w:rsidRPr="009D3408">
        <w:rPr>
          <w:rFonts w:ascii="Times New Roman" w:hAnsi="Times New Roman" w:cs="Times New Roman"/>
          <w:color w:val="000000"/>
          <w:sz w:val="24"/>
          <w:szCs w:val="24"/>
        </w:rPr>
        <w:t>now believe that</w:t>
      </w:r>
      <w:r w:rsidRPr="009D3408">
        <w:rPr>
          <w:rFonts w:ascii="Times New Roman" w:hAnsi="Times New Roman" w:cs="Times New Roman"/>
          <w:color w:val="000000"/>
          <w:sz w:val="24"/>
          <w:szCs w:val="24"/>
        </w:rPr>
        <w:t xml:space="preserve"> ICT</w:t>
      </w:r>
      <w:r w:rsidR="005978B3" w:rsidRPr="009D3408">
        <w:rPr>
          <w:rFonts w:ascii="Times New Roman" w:hAnsi="Times New Roman" w:cs="Times New Roman"/>
          <w:color w:val="000000"/>
          <w:sz w:val="24"/>
          <w:szCs w:val="24"/>
        </w:rPr>
        <w:t xml:space="preserve"> i</w:t>
      </w:r>
      <w:r w:rsidRPr="009D3408">
        <w:rPr>
          <w:rFonts w:ascii="Times New Roman" w:hAnsi="Times New Roman" w:cs="Times New Roman"/>
          <w:color w:val="000000"/>
          <w:sz w:val="24"/>
          <w:szCs w:val="24"/>
        </w:rPr>
        <w:t>s an integral learning tool</w:t>
      </w:r>
      <w:r w:rsidR="005978B3" w:rsidRPr="009D3408">
        <w:rPr>
          <w:rFonts w:ascii="Times New Roman" w:hAnsi="Times New Roman" w:cs="Times New Roman"/>
          <w:color w:val="000000"/>
          <w:sz w:val="24"/>
          <w:szCs w:val="24"/>
        </w:rPr>
        <w:t xml:space="preserve"> for 21</w:t>
      </w:r>
      <w:r w:rsidR="005978B3" w:rsidRPr="009D3408">
        <w:rPr>
          <w:rFonts w:ascii="Times New Roman" w:hAnsi="Times New Roman" w:cs="Times New Roman"/>
          <w:color w:val="000000"/>
          <w:sz w:val="24"/>
          <w:szCs w:val="24"/>
          <w:vertAlign w:val="superscript"/>
        </w:rPr>
        <w:t>st</w:t>
      </w:r>
      <w:r w:rsidR="005978B3" w:rsidRPr="009D3408">
        <w:rPr>
          <w:rFonts w:ascii="Times New Roman" w:hAnsi="Times New Roman" w:cs="Times New Roman"/>
          <w:color w:val="000000"/>
          <w:sz w:val="24"/>
          <w:szCs w:val="24"/>
        </w:rPr>
        <w:t xml:space="preserve"> century learners</w:t>
      </w:r>
      <w:r w:rsidRPr="009D3408">
        <w:rPr>
          <w:rFonts w:ascii="Times New Roman" w:hAnsi="Times New Roman" w:cs="Times New Roman"/>
          <w:color w:val="000000"/>
          <w:sz w:val="24"/>
          <w:szCs w:val="24"/>
        </w:rPr>
        <w:t xml:space="preserve"> to live and succeed in the future. </w:t>
      </w:r>
      <w:r w:rsidR="00493B6B" w:rsidRPr="009D3408">
        <w:rPr>
          <w:rFonts w:ascii="Times New Roman" w:hAnsi="Times New Roman" w:cs="Times New Roman"/>
          <w:color w:val="000000"/>
          <w:sz w:val="24"/>
          <w:szCs w:val="24"/>
        </w:rPr>
        <w:t xml:space="preserve">This is in stark contrast to early milestone reports </w:t>
      </w:r>
      <w:r w:rsidR="00132927">
        <w:rPr>
          <w:rFonts w:ascii="Times New Roman" w:hAnsi="Times New Roman" w:cs="Times New Roman"/>
          <w:color w:val="000000"/>
          <w:sz w:val="24"/>
          <w:szCs w:val="24"/>
        </w:rPr>
        <w:t xml:space="preserve">which </w:t>
      </w:r>
      <w:r w:rsidR="00493B6B" w:rsidRPr="009D3408">
        <w:rPr>
          <w:rFonts w:ascii="Times New Roman" w:hAnsi="Times New Roman" w:cs="Times New Roman"/>
          <w:color w:val="000000"/>
          <w:sz w:val="24"/>
          <w:szCs w:val="24"/>
        </w:rPr>
        <w:t xml:space="preserve">found only some of these teachers could see the benefits of ICT. </w:t>
      </w:r>
      <w:r w:rsidRPr="009D3408">
        <w:rPr>
          <w:rFonts w:ascii="Times New Roman" w:hAnsi="Times New Roman" w:cs="Times New Roman"/>
          <w:color w:val="000000"/>
          <w:sz w:val="24"/>
          <w:szCs w:val="24"/>
        </w:rPr>
        <w:t>They felt that the project had enabled them to be kept up to date with new initiatives and research. The ICT</w:t>
      </w:r>
      <w:r w:rsidR="00D7132E" w:rsidRPr="009D3408">
        <w:rPr>
          <w:rFonts w:ascii="Times New Roman" w:hAnsi="Times New Roman" w:cs="Times New Roman"/>
          <w:color w:val="000000"/>
          <w:sz w:val="24"/>
          <w:szCs w:val="24"/>
        </w:rPr>
        <w:t xml:space="preserve"> skills they have learned </w:t>
      </w:r>
      <w:proofErr w:type="gramStart"/>
      <w:r w:rsidR="00D7132E" w:rsidRPr="009D3408">
        <w:rPr>
          <w:rFonts w:ascii="Times New Roman" w:hAnsi="Times New Roman" w:cs="Times New Roman"/>
          <w:color w:val="000000"/>
          <w:sz w:val="24"/>
          <w:szCs w:val="24"/>
        </w:rPr>
        <w:t>has</w:t>
      </w:r>
      <w:proofErr w:type="gramEnd"/>
      <w:r w:rsidRPr="009D3408">
        <w:rPr>
          <w:rFonts w:ascii="Times New Roman" w:hAnsi="Times New Roman" w:cs="Times New Roman"/>
          <w:color w:val="000000"/>
          <w:sz w:val="24"/>
          <w:szCs w:val="24"/>
        </w:rPr>
        <w:t xml:space="preserve"> enhanced their students learning.</w:t>
      </w:r>
    </w:p>
    <w:p w:rsidR="00D7132E" w:rsidRPr="009D3408" w:rsidRDefault="00D7132E" w:rsidP="00640B39">
      <w:pPr>
        <w:spacing w:line="360" w:lineRule="auto"/>
        <w:rPr>
          <w:rFonts w:ascii="Times New Roman" w:hAnsi="Times New Roman" w:cs="Times New Roman"/>
          <w:color w:val="000000"/>
          <w:sz w:val="24"/>
          <w:szCs w:val="24"/>
        </w:rPr>
      </w:pPr>
      <w:r w:rsidRPr="009D3408">
        <w:rPr>
          <w:rFonts w:ascii="Times New Roman" w:hAnsi="Times New Roman" w:cs="Times New Roman"/>
          <w:color w:val="000000"/>
          <w:sz w:val="24"/>
          <w:szCs w:val="24"/>
        </w:rPr>
        <w:t>Some of the effective strategies teachers have used in their classrooms have been learning with the students, peer tutoring by the students, thinking skills, digital art and online learning tasks.</w:t>
      </w:r>
    </w:p>
    <w:p w:rsidR="005978B3" w:rsidRDefault="005978B3" w:rsidP="00640B39">
      <w:pPr>
        <w:spacing w:line="360" w:lineRule="auto"/>
        <w:rPr>
          <w:ins w:id="35" w:author="Ministry of Education" w:date="2011-11-07T21:17:00Z"/>
          <w:rFonts w:ascii="Times New Roman" w:hAnsi="Times New Roman" w:cs="Times New Roman"/>
          <w:color w:val="000000"/>
          <w:sz w:val="24"/>
          <w:szCs w:val="24"/>
        </w:rPr>
      </w:pPr>
      <w:r w:rsidRPr="009D3408">
        <w:rPr>
          <w:rFonts w:ascii="Times New Roman" w:hAnsi="Times New Roman" w:cs="Times New Roman"/>
          <w:color w:val="000000"/>
          <w:sz w:val="24"/>
          <w:szCs w:val="24"/>
        </w:rPr>
        <w:t>The most beneficial to teachers to implementing IC</w:t>
      </w:r>
      <w:r w:rsidR="00435DA7" w:rsidRPr="009D3408">
        <w:rPr>
          <w:rFonts w:ascii="Times New Roman" w:hAnsi="Times New Roman" w:cs="Times New Roman"/>
          <w:color w:val="000000"/>
          <w:sz w:val="24"/>
          <w:szCs w:val="24"/>
        </w:rPr>
        <w:t>T</w:t>
      </w:r>
      <w:r w:rsidRPr="009D3408">
        <w:rPr>
          <w:rFonts w:ascii="Times New Roman" w:hAnsi="Times New Roman" w:cs="Times New Roman"/>
          <w:color w:val="000000"/>
          <w:sz w:val="24"/>
          <w:szCs w:val="24"/>
        </w:rPr>
        <w:t xml:space="preserve"> in their classroom has been their lead </w:t>
      </w:r>
      <w:r w:rsidR="00D7132E" w:rsidRPr="009D3408">
        <w:rPr>
          <w:rFonts w:ascii="Times New Roman" w:hAnsi="Times New Roman" w:cs="Times New Roman"/>
          <w:color w:val="000000"/>
          <w:sz w:val="24"/>
          <w:szCs w:val="24"/>
        </w:rPr>
        <w:t>teacher’s</w:t>
      </w:r>
      <w:r w:rsidRPr="009D3408">
        <w:rPr>
          <w:rFonts w:ascii="Times New Roman" w:hAnsi="Times New Roman" w:cs="Times New Roman"/>
          <w:color w:val="000000"/>
          <w:sz w:val="24"/>
          <w:szCs w:val="24"/>
        </w:rPr>
        <w:t xml:space="preserve"> willingness to help, hands on activities and sharing ideas with other schools. The princ</w:t>
      </w:r>
      <w:r w:rsidR="00435DA7" w:rsidRPr="009D3408">
        <w:rPr>
          <w:rFonts w:ascii="Times New Roman" w:hAnsi="Times New Roman" w:cs="Times New Roman"/>
          <w:color w:val="000000"/>
          <w:sz w:val="24"/>
          <w:szCs w:val="24"/>
        </w:rPr>
        <w:t xml:space="preserve">ipal also believed the enthusiasm of the lead teacher and positive </w:t>
      </w:r>
      <w:proofErr w:type="gramStart"/>
      <w:r w:rsidR="00435DA7" w:rsidRPr="009D3408">
        <w:rPr>
          <w:rFonts w:ascii="Times New Roman" w:hAnsi="Times New Roman" w:cs="Times New Roman"/>
          <w:color w:val="000000"/>
          <w:sz w:val="24"/>
          <w:szCs w:val="24"/>
        </w:rPr>
        <w:t xml:space="preserve">staff </w:t>
      </w:r>
      <w:r w:rsidR="00D7132E" w:rsidRPr="009D3408">
        <w:rPr>
          <w:rFonts w:ascii="Times New Roman" w:hAnsi="Times New Roman" w:cs="Times New Roman"/>
          <w:color w:val="000000"/>
          <w:sz w:val="24"/>
          <w:szCs w:val="24"/>
        </w:rPr>
        <w:t>are</w:t>
      </w:r>
      <w:proofErr w:type="gramEnd"/>
      <w:r w:rsidR="00D7132E" w:rsidRPr="009D3408">
        <w:rPr>
          <w:rFonts w:ascii="Times New Roman" w:hAnsi="Times New Roman" w:cs="Times New Roman"/>
          <w:color w:val="000000"/>
          <w:sz w:val="24"/>
          <w:szCs w:val="24"/>
        </w:rPr>
        <w:t xml:space="preserve"> key</w:t>
      </w:r>
      <w:r w:rsidR="00435DA7" w:rsidRPr="009D3408">
        <w:rPr>
          <w:rFonts w:ascii="Times New Roman" w:hAnsi="Times New Roman" w:cs="Times New Roman"/>
          <w:color w:val="000000"/>
          <w:sz w:val="24"/>
          <w:szCs w:val="24"/>
        </w:rPr>
        <w:t xml:space="preserve"> factors to sustaining ICT use in the school.</w:t>
      </w:r>
    </w:p>
    <w:p w:rsidR="001C3CB3" w:rsidRDefault="009772BD" w:rsidP="00640B39">
      <w:pPr>
        <w:spacing w:line="360" w:lineRule="auto"/>
        <w:rPr>
          <w:ins w:id="36" w:author="Ministry of Education" w:date="2011-11-07T21:17:00Z"/>
          <w:rFonts w:ascii="Times New Roman" w:hAnsi="Times New Roman" w:cs="Times New Roman"/>
          <w:color w:val="000000"/>
          <w:sz w:val="24"/>
          <w:szCs w:val="24"/>
        </w:rPr>
      </w:pPr>
      <w:r>
        <w:rPr>
          <w:rFonts w:ascii="Times New Roman" w:hAnsi="Times New Roman" w:cs="Times New Roman"/>
          <w:color w:val="000000"/>
          <w:sz w:val="24"/>
          <w:szCs w:val="24"/>
        </w:rPr>
        <w:t>The professional learning community established in the school has been an important factor in the success</w:t>
      </w:r>
      <w:r w:rsidR="00640B39">
        <w:rPr>
          <w:rFonts w:ascii="Times New Roman" w:hAnsi="Times New Roman" w:cs="Times New Roman"/>
          <w:color w:val="000000"/>
          <w:sz w:val="24"/>
          <w:szCs w:val="24"/>
        </w:rPr>
        <w:t xml:space="preserve"> of this</w:t>
      </w:r>
      <w:r w:rsidR="00717D8D">
        <w:rPr>
          <w:rFonts w:ascii="Times New Roman" w:hAnsi="Times New Roman" w:cs="Times New Roman"/>
          <w:color w:val="000000"/>
          <w:sz w:val="24"/>
          <w:szCs w:val="24"/>
        </w:rPr>
        <w:t xml:space="preserve"> project. </w:t>
      </w:r>
      <w:r w:rsidR="00EB1C5B">
        <w:rPr>
          <w:rFonts w:ascii="Times New Roman" w:hAnsi="Times New Roman" w:cs="Times New Roman"/>
          <w:color w:val="000000"/>
          <w:sz w:val="24"/>
          <w:szCs w:val="24"/>
        </w:rPr>
        <w:t xml:space="preserve">The </w:t>
      </w:r>
      <w:r w:rsidR="00717D8D">
        <w:rPr>
          <w:rFonts w:ascii="Times New Roman" w:hAnsi="Times New Roman" w:cs="Times New Roman"/>
          <w:color w:val="000000"/>
          <w:sz w:val="24"/>
          <w:szCs w:val="24"/>
        </w:rPr>
        <w:t>popularity of the</w:t>
      </w:r>
      <w:r w:rsidR="00EB1C5B">
        <w:rPr>
          <w:rFonts w:ascii="Times New Roman" w:hAnsi="Times New Roman" w:cs="Times New Roman"/>
          <w:color w:val="000000"/>
          <w:sz w:val="24"/>
          <w:szCs w:val="24"/>
        </w:rPr>
        <w:t xml:space="preserve"> cluster share meetings sit</w:t>
      </w:r>
      <w:r>
        <w:rPr>
          <w:rFonts w:ascii="Times New Roman" w:hAnsi="Times New Roman" w:cs="Times New Roman"/>
          <w:color w:val="000000"/>
          <w:sz w:val="24"/>
          <w:szCs w:val="24"/>
        </w:rPr>
        <w:t xml:space="preserve">s well with </w:t>
      </w:r>
      <w:proofErr w:type="spellStart"/>
      <w:r>
        <w:rPr>
          <w:rFonts w:ascii="Times New Roman" w:hAnsi="Times New Roman" w:cs="Times New Roman"/>
          <w:color w:val="000000"/>
          <w:sz w:val="24"/>
          <w:szCs w:val="24"/>
        </w:rPr>
        <w:t>Fullan’s</w:t>
      </w:r>
      <w:proofErr w:type="spellEnd"/>
      <w:r>
        <w:rPr>
          <w:rFonts w:ascii="Times New Roman" w:hAnsi="Times New Roman" w:cs="Times New Roman"/>
          <w:color w:val="000000"/>
          <w:sz w:val="24"/>
          <w:szCs w:val="24"/>
        </w:rPr>
        <w:t xml:space="preserve"> (2006</w:t>
      </w:r>
      <w:r w:rsidR="00F71AE3">
        <w:rPr>
          <w:rFonts w:ascii="Times New Roman" w:hAnsi="Times New Roman" w:cs="Times New Roman"/>
          <w:color w:val="000000"/>
          <w:sz w:val="24"/>
          <w:szCs w:val="24"/>
        </w:rPr>
        <w:t>a</w:t>
      </w:r>
      <w:r>
        <w:rPr>
          <w:rFonts w:ascii="Times New Roman" w:hAnsi="Times New Roman" w:cs="Times New Roman"/>
          <w:color w:val="000000"/>
          <w:sz w:val="24"/>
          <w:szCs w:val="24"/>
        </w:rPr>
        <w:t xml:space="preserve">) emphasis on the importance of </w:t>
      </w:r>
      <w:r w:rsidR="00717D8D">
        <w:rPr>
          <w:rFonts w:ascii="Times New Roman" w:hAnsi="Times New Roman" w:cs="Times New Roman"/>
          <w:color w:val="000000"/>
          <w:sz w:val="24"/>
          <w:szCs w:val="24"/>
        </w:rPr>
        <w:t xml:space="preserve">professional learning communities that include </w:t>
      </w:r>
      <w:r>
        <w:rPr>
          <w:rFonts w:ascii="Times New Roman" w:hAnsi="Times New Roman" w:cs="Times New Roman"/>
          <w:color w:val="000000"/>
          <w:sz w:val="24"/>
          <w:szCs w:val="24"/>
        </w:rPr>
        <w:t>collaboration across the schools.</w:t>
      </w:r>
      <w:r w:rsidR="00717D8D">
        <w:rPr>
          <w:rFonts w:ascii="Times New Roman" w:hAnsi="Times New Roman" w:cs="Times New Roman"/>
          <w:color w:val="000000"/>
          <w:sz w:val="24"/>
          <w:szCs w:val="24"/>
        </w:rPr>
        <w:t xml:space="preserve"> </w:t>
      </w:r>
      <w:r w:rsidR="00F71AE3">
        <w:rPr>
          <w:rFonts w:ascii="Times New Roman" w:hAnsi="Times New Roman" w:cs="Times New Roman"/>
          <w:color w:val="000000"/>
          <w:sz w:val="24"/>
          <w:szCs w:val="24"/>
        </w:rPr>
        <w:t xml:space="preserve">In the </w:t>
      </w:r>
      <w:r w:rsidR="00640B39">
        <w:rPr>
          <w:rFonts w:ascii="Times New Roman" w:hAnsi="Times New Roman" w:cs="Times New Roman"/>
          <w:color w:val="000000"/>
          <w:sz w:val="24"/>
          <w:szCs w:val="24"/>
        </w:rPr>
        <w:t xml:space="preserve">cluster evaluations Ham (2004) </w:t>
      </w:r>
      <w:r w:rsidR="00717D8D">
        <w:rPr>
          <w:rFonts w:ascii="Times New Roman" w:hAnsi="Times New Roman" w:cs="Times New Roman"/>
          <w:color w:val="000000"/>
          <w:sz w:val="24"/>
          <w:szCs w:val="24"/>
        </w:rPr>
        <w:t>also talks about the teachers’ appreciation of being able to share their ideas with other teachers.</w:t>
      </w:r>
    </w:p>
    <w:p w:rsidR="00640B39" w:rsidRDefault="00640B39" w:rsidP="00640B39">
      <w:pPr>
        <w:spacing w:line="360" w:lineRule="auto"/>
        <w:jc w:val="center"/>
        <w:rPr>
          <w:rFonts w:ascii="Times New Roman" w:hAnsi="Times New Roman" w:cs="Times New Roman"/>
          <w:b/>
          <w:color w:val="000000"/>
          <w:sz w:val="24"/>
          <w:szCs w:val="24"/>
        </w:rPr>
      </w:pPr>
    </w:p>
    <w:p w:rsidR="00435DA7" w:rsidRPr="009D3408" w:rsidRDefault="00B06A3B" w:rsidP="00717D8D">
      <w:pPr>
        <w:spacing w:line="360" w:lineRule="auto"/>
        <w:jc w:val="center"/>
        <w:rPr>
          <w:rFonts w:ascii="Times New Roman" w:hAnsi="Times New Roman" w:cs="Times New Roman"/>
          <w:b/>
          <w:color w:val="000000"/>
          <w:sz w:val="24"/>
          <w:szCs w:val="24"/>
        </w:rPr>
        <w:pPrChange w:id="37" w:author="Ministry of Education" w:date="2011-11-07T21:26:00Z">
          <w:pPr/>
        </w:pPrChange>
      </w:pPr>
      <w:r w:rsidRPr="009D3408">
        <w:rPr>
          <w:rFonts w:ascii="Times New Roman" w:hAnsi="Times New Roman" w:cs="Times New Roman"/>
          <w:b/>
          <w:color w:val="000000"/>
          <w:sz w:val="24"/>
          <w:szCs w:val="24"/>
        </w:rPr>
        <w:t>CONCLUSION</w:t>
      </w:r>
    </w:p>
    <w:p w:rsidR="00CC04E1" w:rsidRPr="009D3408" w:rsidRDefault="00435DA7" w:rsidP="00EB1C5B">
      <w:pPr>
        <w:spacing w:line="360" w:lineRule="auto"/>
        <w:rPr>
          <w:rFonts w:ascii="Times New Roman" w:hAnsi="Times New Roman" w:cs="Times New Roman"/>
          <w:color w:val="000000"/>
          <w:sz w:val="24"/>
          <w:szCs w:val="24"/>
        </w:rPr>
        <w:pPrChange w:id="38" w:author="Ministry of Education" w:date="2011-11-07T21:26:00Z">
          <w:pPr/>
        </w:pPrChange>
      </w:pPr>
      <w:r w:rsidRPr="009D3408">
        <w:rPr>
          <w:rFonts w:ascii="Times New Roman" w:hAnsi="Times New Roman" w:cs="Times New Roman"/>
          <w:color w:val="000000"/>
          <w:sz w:val="24"/>
          <w:szCs w:val="24"/>
        </w:rPr>
        <w:t>While this case study is based on one small school some key findings have stood out which I believe wil</w:t>
      </w:r>
      <w:r w:rsidR="00CC04E1" w:rsidRPr="009D3408">
        <w:rPr>
          <w:rFonts w:ascii="Times New Roman" w:hAnsi="Times New Roman" w:cs="Times New Roman"/>
          <w:color w:val="000000"/>
          <w:sz w:val="24"/>
          <w:szCs w:val="24"/>
        </w:rPr>
        <w:t xml:space="preserve">l be crucial to sustain the </w:t>
      </w:r>
      <w:r w:rsidR="00D7132E" w:rsidRPr="009D3408">
        <w:rPr>
          <w:rFonts w:ascii="Times New Roman" w:hAnsi="Times New Roman" w:cs="Times New Roman"/>
          <w:color w:val="000000"/>
          <w:sz w:val="24"/>
          <w:szCs w:val="24"/>
        </w:rPr>
        <w:t xml:space="preserve">successful </w:t>
      </w:r>
      <w:r w:rsidR="00CC04E1" w:rsidRPr="009D3408">
        <w:rPr>
          <w:rFonts w:ascii="Times New Roman" w:hAnsi="Times New Roman" w:cs="Times New Roman"/>
          <w:color w:val="000000"/>
          <w:sz w:val="24"/>
          <w:szCs w:val="24"/>
        </w:rPr>
        <w:t>momentum generated from the ICTPD project in this school.</w:t>
      </w:r>
    </w:p>
    <w:p w:rsidR="00493B6B" w:rsidRPr="009D3408" w:rsidRDefault="00CC04E1" w:rsidP="00EB1C5B">
      <w:pPr>
        <w:spacing w:line="360" w:lineRule="auto"/>
        <w:rPr>
          <w:rFonts w:ascii="Times New Roman" w:hAnsi="Times New Roman" w:cs="Times New Roman"/>
          <w:color w:val="000000"/>
          <w:sz w:val="24"/>
          <w:szCs w:val="24"/>
        </w:rPr>
        <w:pPrChange w:id="39" w:author="Ministry of Education" w:date="2011-11-07T21:26:00Z">
          <w:pPr/>
        </w:pPrChange>
      </w:pPr>
      <w:r w:rsidRPr="009D3408">
        <w:rPr>
          <w:rFonts w:ascii="Times New Roman" w:hAnsi="Times New Roman" w:cs="Times New Roman"/>
          <w:color w:val="000000"/>
          <w:sz w:val="24"/>
          <w:szCs w:val="24"/>
        </w:rPr>
        <w:t>The establishment of the professional learning community in the school has</w:t>
      </w:r>
      <w:r w:rsidR="00D7132E" w:rsidRPr="009D3408">
        <w:rPr>
          <w:rFonts w:ascii="Times New Roman" w:hAnsi="Times New Roman" w:cs="Times New Roman"/>
          <w:color w:val="000000"/>
          <w:sz w:val="24"/>
          <w:szCs w:val="24"/>
        </w:rPr>
        <w:t xml:space="preserve"> been crucial in forming</w:t>
      </w:r>
      <w:r w:rsidRPr="009D3408">
        <w:rPr>
          <w:rFonts w:ascii="Times New Roman" w:hAnsi="Times New Roman" w:cs="Times New Roman"/>
          <w:color w:val="000000"/>
          <w:sz w:val="24"/>
          <w:szCs w:val="24"/>
        </w:rPr>
        <w:t xml:space="preserve"> a positive environment for</w:t>
      </w:r>
      <w:r w:rsidR="00D7132E" w:rsidRPr="009D3408">
        <w:rPr>
          <w:rFonts w:ascii="Times New Roman" w:hAnsi="Times New Roman" w:cs="Times New Roman"/>
          <w:color w:val="000000"/>
          <w:sz w:val="24"/>
          <w:szCs w:val="24"/>
        </w:rPr>
        <w:t xml:space="preserve"> the</w:t>
      </w:r>
      <w:r w:rsidRPr="009D3408">
        <w:rPr>
          <w:rFonts w:ascii="Times New Roman" w:hAnsi="Times New Roman" w:cs="Times New Roman"/>
          <w:color w:val="000000"/>
          <w:sz w:val="24"/>
          <w:szCs w:val="24"/>
        </w:rPr>
        <w:t xml:space="preserve"> lead teachers to work in. The next step is to ensure that the lead teacher</w:t>
      </w:r>
      <w:r w:rsidR="00D7132E" w:rsidRPr="009D3408">
        <w:rPr>
          <w:rFonts w:ascii="Times New Roman" w:hAnsi="Times New Roman" w:cs="Times New Roman"/>
          <w:color w:val="000000"/>
          <w:sz w:val="24"/>
          <w:szCs w:val="24"/>
        </w:rPr>
        <w:t>s continue</w:t>
      </w:r>
      <w:r w:rsidRPr="009D3408">
        <w:rPr>
          <w:rFonts w:ascii="Times New Roman" w:hAnsi="Times New Roman" w:cs="Times New Roman"/>
          <w:color w:val="000000"/>
          <w:sz w:val="24"/>
          <w:szCs w:val="24"/>
        </w:rPr>
        <w:t xml:space="preserve"> to keep the staff up to date with new technologies and </w:t>
      </w:r>
      <w:r w:rsidR="00D7132E" w:rsidRPr="009D3408">
        <w:rPr>
          <w:rFonts w:ascii="Times New Roman" w:hAnsi="Times New Roman" w:cs="Times New Roman"/>
          <w:color w:val="000000"/>
          <w:sz w:val="24"/>
          <w:szCs w:val="24"/>
        </w:rPr>
        <w:t>ideas as well as being on hand f</w:t>
      </w:r>
      <w:r w:rsidRPr="009D3408">
        <w:rPr>
          <w:rFonts w:ascii="Times New Roman" w:hAnsi="Times New Roman" w:cs="Times New Roman"/>
          <w:color w:val="000000"/>
          <w:sz w:val="24"/>
          <w:szCs w:val="24"/>
        </w:rPr>
        <w:t>o</w:t>
      </w:r>
      <w:r w:rsidR="00D7132E" w:rsidRPr="009D3408">
        <w:rPr>
          <w:rFonts w:ascii="Times New Roman" w:hAnsi="Times New Roman" w:cs="Times New Roman"/>
          <w:color w:val="000000"/>
          <w:sz w:val="24"/>
          <w:szCs w:val="24"/>
        </w:rPr>
        <w:t>r</w:t>
      </w:r>
      <w:r w:rsidRPr="009D3408">
        <w:rPr>
          <w:rFonts w:ascii="Times New Roman" w:hAnsi="Times New Roman" w:cs="Times New Roman"/>
          <w:color w:val="000000"/>
          <w:sz w:val="24"/>
          <w:szCs w:val="24"/>
        </w:rPr>
        <w:t xml:space="preserve"> support when needed. This will allow the staff to have the confidence to continue successfully implementing ICT in</w:t>
      </w:r>
      <w:r w:rsidR="00D7132E" w:rsidRPr="009D3408">
        <w:rPr>
          <w:rFonts w:ascii="Times New Roman" w:hAnsi="Times New Roman" w:cs="Times New Roman"/>
          <w:color w:val="000000"/>
          <w:sz w:val="24"/>
          <w:szCs w:val="24"/>
        </w:rPr>
        <w:t>to</w:t>
      </w:r>
      <w:r w:rsidRPr="009D3408">
        <w:rPr>
          <w:rFonts w:ascii="Times New Roman" w:hAnsi="Times New Roman" w:cs="Times New Roman"/>
          <w:color w:val="000000"/>
          <w:sz w:val="24"/>
          <w:szCs w:val="24"/>
        </w:rPr>
        <w:t xml:space="preserve"> their classroom. </w:t>
      </w:r>
      <w:r w:rsidR="007671C8">
        <w:rPr>
          <w:rFonts w:ascii="Times New Roman" w:hAnsi="Times New Roman" w:cs="Times New Roman"/>
          <w:color w:val="000000"/>
          <w:sz w:val="24"/>
          <w:szCs w:val="24"/>
        </w:rPr>
        <w:t>Professional development delivered after school is more effective.</w:t>
      </w:r>
    </w:p>
    <w:p w:rsidR="00493B6B" w:rsidRPr="009D3408" w:rsidRDefault="00493B6B" w:rsidP="00EB1C5B">
      <w:pPr>
        <w:spacing w:line="360" w:lineRule="auto"/>
        <w:rPr>
          <w:rFonts w:ascii="Times New Roman" w:hAnsi="Times New Roman" w:cs="Times New Roman"/>
          <w:color w:val="000000"/>
          <w:sz w:val="24"/>
          <w:szCs w:val="24"/>
        </w:rPr>
        <w:pPrChange w:id="40" w:author="Ministry of Education" w:date="2011-11-07T21:26:00Z">
          <w:pPr/>
        </w:pPrChange>
      </w:pPr>
      <w:r w:rsidRPr="009D3408">
        <w:rPr>
          <w:rFonts w:ascii="Times New Roman" w:hAnsi="Times New Roman" w:cs="Times New Roman"/>
          <w:color w:val="000000"/>
          <w:sz w:val="24"/>
          <w:szCs w:val="24"/>
        </w:rPr>
        <w:lastRenderedPageBreak/>
        <w:t>The collaboration across schools through the cluster share meetings has been highly successful with teachers going back and trying new things in their classrooms and this may be another key way of sustaining ICT once the project finishes as the cost for these sessions are minimal.</w:t>
      </w:r>
    </w:p>
    <w:p w:rsidR="00435DA7" w:rsidRPr="006B53CD" w:rsidRDefault="00CC04E1" w:rsidP="00EB1C5B">
      <w:pPr>
        <w:spacing w:line="360" w:lineRule="auto"/>
        <w:rPr>
          <w:rFonts w:ascii="Times New Roman" w:hAnsi="Times New Roman" w:cs="Times New Roman"/>
          <w:color w:val="000000"/>
          <w:sz w:val="24"/>
          <w:szCs w:val="24"/>
        </w:rPr>
        <w:pPrChange w:id="41" w:author="Ministry of Education" w:date="2011-11-07T21:26:00Z">
          <w:pPr/>
        </w:pPrChange>
      </w:pPr>
      <w:r w:rsidRPr="009D3408">
        <w:rPr>
          <w:rFonts w:ascii="Times New Roman" w:hAnsi="Times New Roman" w:cs="Times New Roman"/>
          <w:color w:val="000000"/>
          <w:sz w:val="24"/>
          <w:szCs w:val="24"/>
        </w:rPr>
        <w:t xml:space="preserve">The ministry </w:t>
      </w:r>
      <w:r w:rsidR="001C3CB3" w:rsidRPr="009D3408">
        <w:rPr>
          <w:rFonts w:ascii="Times New Roman" w:hAnsi="Times New Roman" w:cs="Times New Roman"/>
          <w:color w:val="000000"/>
          <w:sz w:val="24"/>
          <w:szCs w:val="24"/>
        </w:rPr>
        <w:t>initiatives</w:t>
      </w:r>
      <w:r w:rsidRPr="009D3408">
        <w:rPr>
          <w:rFonts w:ascii="Times New Roman" w:hAnsi="Times New Roman" w:cs="Times New Roman"/>
          <w:color w:val="000000"/>
          <w:sz w:val="24"/>
          <w:szCs w:val="24"/>
        </w:rPr>
        <w:t xml:space="preserve"> of </w:t>
      </w:r>
      <w:proofErr w:type="spellStart"/>
      <w:r w:rsidRPr="009D3408">
        <w:rPr>
          <w:rFonts w:ascii="Times New Roman" w:hAnsi="Times New Roman" w:cs="Times New Roman"/>
          <w:color w:val="000000"/>
          <w:sz w:val="24"/>
          <w:szCs w:val="24"/>
        </w:rPr>
        <w:t>Ultra fast</w:t>
      </w:r>
      <w:proofErr w:type="spellEnd"/>
      <w:r w:rsidRPr="009D3408">
        <w:rPr>
          <w:rFonts w:ascii="Times New Roman" w:hAnsi="Times New Roman" w:cs="Times New Roman"/>
          <w:color w:val="000000"/>
          <w:sz w:val="24"/>
          <w:szCs w:val="24"/>
        </w:rPr>
        <w:t xml:space="preserve"> broadband and School network upgrades will address </w:t>
      </w:r>
      <w:r w:rsidRPr="008031A8">
        <w:rPr>
          <w:rFonts w:ascii="Times New Roman" w:hAnsi="Times New Roman" w:cs="Times New Roman"/>
          <w:color w:val="000000"/>
          <w:sz w:val="24"/>
          <w:szCs w:val="24"/>
        </w:rPr>
        <w:t>some of the key ba</w:t>
      </w:r>
      <w:r w:rsidR="00D7132E" w:rsidRPr="008031A8">
        <w:rPr>
          <w:rFonts w:ascii="Times New Roman" w:hAnsi="Times New Roman" w:cs="Times New Roman"/>
          <w:color w:val="000000"/>
          <w:sz w:val="24"/>
          <w:szCs w:val="24"/>
        </w:rPr>
        <w:t xml:space="preserve">rriers to ICT use in the school </w:t>
      </w:r>
      <w:r w:rsidR="00132927" w:rsidRPr="008031A8">
        <w:rPr>
          <w:rFonts w:ascii="Times New Roman" w:hAnsi="Times New Roman" w:cs="Times New Roman"/>
          <w:color w:val="000000"/>
          <w:sz w:val="24"/>
          <w:szCs w:val="24"/>
        </w:rPr>
        <w:t>however financial</w:t>
      </w:r>
      <w:r w:rsidR="00D7132E" w:rsidRPr="008031A8">
        <w:rPr>
          <w:rFonts w:ascii="Times New Roman" w:hAnsi="Times New Roman" w:cs="Times New Roman"/>
          <w:color w:val="000000"/>
          <w:sz w:val="24"/>
          <w:szCs w:val="24"/>
        </w:rPr>
        <w:t xml:space="preserve"> issues will need to be </w:t>
      </w:r>
      <w:r w:rsidR="00D7132E" w:rsidRPr="006B53CD">
        <w:rPr>
          <w:rFonts w:ascii="Times New Roman" w:hAnsi="Times New Roman" w:cs="Times New Roman"/>
          <w:color w:val="000000"/>
          <w:sz w:val="24"/>
          <w:szCs w:val="24"/>
        </w:rPr>
        <w:t>addressed to ensure the schools equipment is kept up to date.</w:t>
      </w:r>
    </w:p>
    <w:p w:rsidR="000F63D9" w:rsidRPr="006B53CD" w:rsidRDefault="000F63D9" w:rsidP="00EB1C5B">
      <w:pPr>
        <w:spacing w:line="360" w:lineRule="auto"/>
        <w:rPr>
          <w:rFonts w:ascii="Times New Roman" w:hAnsi="Times New Roman" w:cs="Times New Roman"/>
          <w:color w:val="000000"/>
          <w:sz w:val="24"/>
          <w:szCs w:val="24"/>
        </w:rPr>
      </w:pPr>
    </w:p>
    <w:p w:rsidR="008661E0" w:rsidRPr="003F4C61" w:rsidRDefault="006B53CD" w:rsidP="003F4C61">
      <w:pPr>
        <w:spacing w:line="360" w:lineRule="auto"/>
        <w:jc w:val="center"/>
        <w:rPr>
          <w:rFonts w:ascii="Times New Roman" w:hAnsi="Times New Roman" w:cs="Times New Roman"/>
          <w:b/>
          <w:color w:val="000000"/>
          <w:sz w:val="24"/>
          <w:szCs w:val="24"/>
        </w:rPr>
      </w:pPr>
      <w:r w:rsidRPr="003F4C61">
        <w:rPr>
          <w:rFonts w:ascii="Times New Roman" w:hAnsi="Times New Roman" w:cs="Times New Roman"/>
          <w:b/>
          <w:color w:val="000000"/>
          <w:sz w:val="24"/>
          <w:szCs w:val="24"/>
        </w:rPr>
        <w:t>REFERENCES</w:t>
      </w:r>
    </w:p>
    <w:p w:rsidR="007A32F7" w:rsidRDefault="007A32F7" w:rsidP="00EB1C5B">
      <w:pPr>
        <w:spacing w:line="360" w:lineRule="auto"/>
        <w:rPr>
          <w:rFonts w:ascii="Times New Roman" w:hAnsi="Times New Roman" w:cs="Times New Roman"/>
          <w:color w:val="000000"/>
          <w:sz w:val="24"/>
          <w:szCs w:val="24"/>
        </w:rPr>
      </w:pPr>
    </w:p>
    <w:p w:rsidR="007A32F7" w:rsidRDefault="007A32F7" w:rsidP="00EB1C5B">
      <w:pPr>
        <w:spacing w:line="36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Education Review Office.</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(2009). Managing Professional Learning and Development in Primary Schools.</w:t>
      </w:r>
      <w:proofErr w:type="gramEnd"/>
      <w:r>
        <w:rPr>
          <w:rFonts w:ascii="Times New Roman" w:hAnsi="Times New Roman" w:cs="Times New Roman"/>
          <w:color w:val="000000"/>
          <w:sz w:val="24"/>
          <w:szCs w:val="24"/>
        </w:rPr>
        <w:t xml:space="preserve"> Wellington,</w:t>
      </w:r>
      <w:r w:rsidR="003F4C61">
        <w:rPr>
          <w:rFonts w:ascii="Times New Roman" w:hAnsi="Times New Roman" w:cs="Times New Roman"/>
          <w:color w:val="000000"/>
          <w:sz w:val="24"/>
          <w:szCs w:val="24"/>
        </w:rPr>
        <w:t xml:space="preserve"> </w:t>
      </w:r>
      <w:r>
        <w:rPr>
          <w:rFonts w:ascii="Times New Roman" w:hAnsi="Times New Roman" w:cs="Times New Roman"/>
          <w:color w:val="000000"/>
          <w:sz w:val="24"/>
          <w:szCs w:val="24"/>
        </w:rPr>
        <w:t>New Zealand: Author</w:t>
      </w:r>
      <w:r w:rsidR="003F4C61">
        <w:rPr>
          <w:rFonts w:ascii="Times New Roman" w:hAnsi="Times New Roman" w:cs="Times New Roman"/>
          <w:color w:val="000000"/>
          <w:sz w:val="24"/>
          <w:szCs w:val="24"/>
        </w:rPr>
        <w:t>.</w:t>
      </w:r>
    </w:p>
    <w:p w:rsidR="003F4C61" w:rsidRDefault="003F4C61" w:rsidP="00EB1C5B">
      <w:pPr>
        <w:spacing w:line="360" w:lineRule="auto"/>
        <w:rPr>
          <w:rFonts w:ascii="Times New Roman" w:hAnsi="Times New Roman" w:cs="Times New Roman"/>
          <w:color w:val="000000"/>
          <w:sz w:val="24"/>
          <w:szCs w:val="24"/>
        </w:rPr>
      </w:pPr>
    </w:p>
    <w:p w:rsidR="00F71AE3" w:rsidRDefault="00F71AE3" w:rsidP="00F71AE3">
      <w:pPr>
        <w:autoSpaceDE w:val="0"/>
        <w:autoSpaceDN w:val="0"/>
        <w:adjustRightInd w:val="0"/>
        <w:spacing w:after="0" w:line="360" w:lineRule="auto"/>
        <w:rPr>
          <w:rFonts w:ascii="Times New Roman" w:hAnsi="Times New Roman" w:cs="Times New Roman"/>
          <w:sz w:val="24"/>
          <w:szCs w:val="24"/>
        </w:rPr>
      </w:pPr>
      <w:proofErr w:type="gramStart"/>
      <w:r>
        <w:rPr>
          <w:rFonts w:ascii="Times New Roman" w:hAnsi="Times New Roman" w:cs="Times New Roman"/>
          <w:sz w:val="24"/>
          <w:szCs w:val="24"/>
        </w:rPr>
        <w:t>Elmore, R. and Barney, D. (1999).</w:t>
      </w:r>
      <w:proofErr w:type="gramEnd"/>
      <w:r>
        <w:rPr>
          <w:rFonts w:ascii="Times New Roman" w:hAnsi="Times New Roman" w:cs="Times New Roman"/>
          <w:sz w:val="24"/>
          <w:szCs w:val="24"/>
        </w:rPr>
        <w:t xml:space="preserve"> Investing in teacher learning: Staff development and</w:t>
      </w:r>
    </w:p>
    <w:p w:rsidR="00F71AE3" w:rsidRDefault="00F71AE3" w:rsidP="00F71AE3">
      <w:pPr>
        <w:autoSpaceDE w:val="0"/>
        <w:autoSpaceDN w:val="0"/>
        <w:adjustRightInd w:val="0"/>
        <w:spacing w:after="0" w:line="360" w:lineRule="auto"/>
        <w:rPr>
          <w:rFonts w:ascii="Times New Roman" w:hAnsi="Times New Roman" w:cs="Times New Roman"/>
          <w:color w:val="000000"/>
          <w:sz w:val="24"/>
          <w:szCs w:val="24"/>
        </w:rPr>
      </w:pPr>
      <w:proofErr w:type="gramStart"/>
      <w:r>
        <w:rPr>
          <w:rFonts w:ascii="Times New Roman" w:hAnsi="Times New Roman" w:cs="Times New Roman"/>
          <w:sz w:val="24"/>
          <w:szCs w:val="24"/>
        </w:rPr>
        <w:t>Professional Learning Communities 73</w:t>
      </w:r>
      <w:r>
        <w:rPr>
          <w:rFonts w:ascii="Times New Roman" w:hAnsi="Times New Roman" w:cs="Times New Roman"/>
          <w:sz w:val="24"/>
          <w:szCs w:val="24"/>
        </w:rPr>
        <w:t xml:space="preserve"> </w:t>
      </w:r>
      <w:r>
        <w:rPr>
          <w:rFonts w:ascii="Times New Roman" w:hAnsi="Times New Roman" w:cs="Times New Roman"/>
          <w:sz w:val="24"/>
          <w:szCs w:val="24"/>
        </w:rPr>
        <w:t>instructional improvement.</w:t>
      </w:r>
      <w:proofErr w:type="gramEnd"/>
      <w:r>
        <w:rPr>
          <w:rFonts w:ascii="Times New Roman" w:hAnsi="Times New Roman" w:cs="Times New Roman"/>
          <w:sz w:val="24"/>
          <w:szCs w:val="24"/>
        </w:rPr>
        <w:t xml:space="preserve"> In L. Darling-Hammond and G. Sykes (Eds.), </w:t>
      </w:r>
      <w:r>
        <w:rPr>
          <w:rFonts w:ascii="Times New Roman" w:hAnsi="Times New Roman" w:cs="Times New Roman"/>
          <w:i/>
          <w:iCs/>
          <w:sz w:val="24"/>
          <w:szCs w:val="24"/>
        </w:rPr>
        <w:t>Teaching as the</w:t>
      </w:r>
      <w:r>
        <w:rPr>
          <w:rFonts w:ascii="Times New Roman" w:hAnsi="Times New Roman" w:cs="Times New Roman"/>
          <w:i/>
          <w:iCs/>
          <w:sz w:val="24"/>
          <w:szCs w:val="24"/>
        </w:rPr>
        <w:t xml:space="preserve"> </w:t>
      </w:r>
      <w:r>
        <w:rPr>
          <w:rFonts w:ascii="Times New Roman" w:hAnsi="Times New Roman" w:cs="Times New Roman"/>
          <w:i/>
          <w:iCs/>
          <w:sz w:val="24"/>
          <w:szCs w:val="24"/>
        </w:rPr>
        <w:t xml:space="preserve">learning profession: handbook of policy and practice </w:t>
      </w:r>
      <w:r>
        <w:rPr>
          <w:rFonts w:ascii="Times New Roman" w:hAnsi="Times New Roman" w:cs="Times New Roman"/>
          <w:sz w:val="24"/>
          <w:szCs w:val="24"/>
        </w:rPr>
        <w:t>(pp. 263-291). San Francisco, CA:</w:t>
      </w:r>
      <w:r>
        <w:rPr>
          <w:rFonts w:ascii="Times New Roman" w:hAnsi="Times New Roman" w:cs="Times New Roman"/>
          <w:sz w:val="24"/>
          <w:szCs w:val="24"/>
        </w:rPr>
        <w:t xml:space="preserve"> </w:t>
      </w:r>
      <w:proofErr w:type="spellStart"/>
      <w:r>
        <w:rPr>
          <w:rFonts w:ascii="Times New Roman" w:hAnsi="Times New Roman" w:cs="Times New Roman"/>
          <w:sz w:val="24"/>
          <w:szCs w:val="24"/>
        </w:rPr>
        <w:t>Jossey</w:t>
      </w:r>
      <w:proofErr w:type="spellEnd"/>
      <w:r>
        <w:rPr>
          <w:rFonts w:ascii="Times New Roman" w:hAnsi="Times New Roman" w:cs="Times New Roman"/>
          <w:sz w:val="24"/>
          <w:szCs w:val="24"/>
        </w:rPr>
        <w:t>-Bass.</w:t>
      </w:r>
    </w:p>
    <w:p w:rsidR="00F71AE3" w:rsidRPr="006B53CD" w:rsidRDefault="00F71AE3" w:rsidP="00EB1C5B">
      <w:pPr>
        <w:spacing w:line="360" w:lineRule="auto"/>
        <w:rPr>
          <w:rFonts w:ascii="Times New Roman" w:hAnsi="Times New Roman" w:cs="Times New Roman"/>
          <w:color w:val="000000"/>
          <w:sz w:val="24"/>
          <w:szCs w:val="24"/>
        </w:rPr>
      </w:pPr>
    </w:p>
    <w:p w:rsidR="008031A8" w:rsidRPr="006B53CD" w:rsidRDefault="008031A8" w:rsidP="00EB1C5B">
      <w:pPr>
        <w:autoSpaceDE w:val="0"/>
        <w:autoSpaceDN w:val="0"/>
        <w:adjustRightInd w:val="0"/>
        <w:spacing w:after="0" w:line="360" w:lineRule="auto"/>
        <w:rPr>
          <w:rStyle w:val="updated-short-citation"/>
          <w:rFonts w:ascii="Times New Roman" w:hAnsi="Times New Roman" w:cs="Times New Roman"/>
          <w:sz w:val="24"/>
          <w:szCs w:val="24"/>
        </w:rPr>
      </w:pPr>
      <w:proofErr w:type="spellStart"/>
      <w:r w:rsidRPr="006B53CD">
        <w:rPr>
          <w:rFonts w:ascii="Times New Roman" w:hAnsi="Times New Roman" w:cs="Times New Roman"/>
          <w:sz w:val="24"/>
          <w:szCs w:val="24"/>
        </w:rPr>
        <w:t>Fullan</w:t>
      </w:r>
      <w:proofErr w:type="spellEnd"/>
      <w:r w:rsidRPr="006B53CD">
        <w:rPr>
          <w:rFonts w:ascii="Times New Roman" w:hAnsi="Times New Roman" w:cs="Times New Roman"/>
          <w:sz w:val="24"/>
          <w:szCs w:val="24"/>
        </w:rPr>
        <w:t xml:space="preserve">, M. (2006a). </w:t>
      </w:r>
      <w:proofErr w:type="gramStart"/>
      <w:r w:rsidRPr="006B53CD">
        <w:rPr>
          <w:rFonts w:ascii="Times New Roman" w:hAnsi="Times New Roman" w:cs="Times New Roman"/>
          <w:sz w:val="24"/>
          <w:szCs w:val="24"/>
        </w:rPr>
        <w:t>‘Leading Professional Learning’.</w:t>
      </w:r>
      <w:proofErr w:type="gramEnd"/>
      <w:r w:rsidRPr="006B53CD">
        <w:rPr>
          <w:rFonts w:ascii="Times New Roman" w:hAnsi="Times New Roman" w:cs="Times New Roman"/>
          <w:sz w:val="24"/>
          <w:szCs w:val="24"/>
        </w:rPr>
        <w:t xml:space="preserve"> </w:t>
      </w:r>
      <w:proofErr w:type="gramStart"/>
      <w:r w:rsidRPr="006B53CD">
        <w:rPr>
          <w:rFonts w:ascii="Times New Roman" w:hAnsi="Times New Roman" w:cs="Times New Roman"/>
          <w:i/>
          <w:sz w:val="24"/>
          <w:szCs w:val="24"/>
        </w:rPr>
        <w:t>The School Administrator</w:t>
      </w:r>
      <w:r w:rsidRPr="006B53CD">
        <w:rPr>
          <w:rFonts w:ascii="Times New Roman" w:hAnsi="Times New Roman" w:cs="Times New Roman"/>
          <w:sz w:val="24"/>
          <w:szCs w:val="24"/>
        </w:rPr>
        <w:t>.</w:t>
      </w:r>
      <w:proofErr w:type="gramEnd"/>
      <w:r w:rsidRPr="006B53CD">
        <w:rPr>
          <w:rFonts w:ascii="Times New Roman" w:hAnsi="Times New Roman" w:cs="Times New Roman"/>
          <w:sz w:val="24"/>
          <w:szCs w:val="24"/>
        </w:rPr>
        <w:t xml:space="preserve"> </w:t>
      </w:r>
      <w:proofErr w:type="gramStart"/>
      <w:r w:rsidRPr="006B53CD">
        <w:rPr>
          <w:rFonts w:ascii="Times New Roman" w:hAnsi="Times New Roman" w:cs="Times New Roman"/>
          <w:sz w:val="24"/>
          <w:szCs w:val="24"/>
        </w:rPr>
        <w:t>November.</w:t>
      </w:r>
      <w:proofErr w:type="gramEnd"/>
    </w:p>
    <w:p w:rsidR="008031A8" w:rsidRPr="006B53CD" w:rsidRDefault="008031A8" w:rsidP="00EB1C5B">
      <w:pPr>
        <w:autoSpaceDE w:val="0"/>
        <w:autoSpaceDN w:val="0"/>
        <w:adjustRightInd w:val="0"/>
        <w:spacing w:after="0" w:line="360" w:lineRule="auto"/>
        <w:rPr>
          <w:rStyle w:val="updated-short-citation"/>
          <w:rFonts w:ascii="Times New Roman" w:hAnsi="Times New Roman" w:cs="Times New Roman"/>
          <w:sz w:val="24"/>
          <w:szCs w:val="24"/>
        </w:rPr>
      </w:pPr>
    </w:p>
    <w:p w:rsidR="008031A8" w:rsidRPr="006B53CD" w:rsidRDefault="008031A8" w:rsidP="00EB1C5B">
      <w:pPr>
        <w:autoSpaceDE w:val="0"/>
        <w:autoSpaceDN w:val="0"/>
        <w:adjustRightInd w:val="0"/>
        <w:spacing w:after="0" w:line="360" w:lineRule="auto"/>
        <w:rPr>
          <w:rFonts w:ascii="Times New Roman" w:hAnsi="Times New Roman" w:cs="Times New Roman"/>
          <w:sz w:val="24"/>
          <w:szCs w:val="24"/>
        </w:rPr>
      </w:pPr>
      <w:r w:rsidRPr="006B53CD">
        <w:rPr>
          <w:rFonts w:ascii="Times New Roman" w:hAnsi="Times New Roman" w:cs="Times New Roman"/>
          <w:sz w:val="24"/>
          <w:szCs w:val="24"/>
        </w:rPr>
        <w:t xml:space="preserve">Ham, V., Gilmore, A., </w:t>
      </w:r>
      <w:proofErr w:type="spellStart"/>
      <w:r w:rsidRPr="006B53CD">
        <w:rPr>
          <w:rFonts w:ascii="Times New Roman" w:hAnsi="Times New Roman" w:cs="Times New Roman"/>
          <w:sz w:val="24"/>
          <w:szCs w:val="24"/>
        </w:rPr>
        <w:t>Kachelhoffer</w:t>
      </w:r>
      <w:proofErr w:type="spellEnd"/>
      <w:r w:rsidRPr="006B53CD">
        <w:rPr>
          <w:rFonts w:ascii="Times New Roman" w:hAnsi="Times New Roman" w:cs="Times New Roman"/>
          <w:sz w:val="24"/>
          <w:szCs w:val="24"/>
        </w:rPr>
        <w:t xml:space="preserve">, A., Morrow, D., </w:t>
      </w:r>
      <w:proofErr w:type="spellStart"/>
      <w:r w:rsidRPr="006B53CD">
        <w:rPr>
          <w:rFonts w:ascii="Times New Roman" w:hAnsi="Times New Roman" w:cs="Times New Roman"/>
          <w:sz w:val="24"/>
          <w:szCs w:val="24"/>
        </w:rPr>
        <w:t>Moeau</w:t>
      </w:r>
      <w:proofErr w:type="spellEnd"/>
      <w:r w:rsidRPr="006B53CD">
        <w:rPr>
          <w:rFonts w:ascii="Times New Roman" w:hAnsi="Times New Roman" w:cs="Times New Roman"/>
          <w:sz w:val="24"/>
          <w:szCs w:val="24"/>
        </w:rPr>
        <w:t xml:space="preserve">, P., &amp; </w:t>
      </w:r>
      <w:proofErr w:type="spellStart"/>
      <w:r w:rsidRPr="006B53CD">
        <w:rPr>
          <w:rFonts w:ascii="Times New Roman" w:hAnsi="Times New Roman" w:cs="Times New Roman"/>
          <w:sz w:val="24"/>
          <w:szCs w:val="24"/>
        </w:rPr>
        <w:t>Wenmoth</w:t>
      </w:r>
      <w:proofErr w:type="spellEnd"/>
      <w:r w:rsidRPr="006B53CD">
        <w:rPr>
          <w:rFonts w:ascii="Times New Roman" w:hAnsi="Times New Roman" w:cs="Times New Roman"/>
          <w:sz w:val="24"/>
          <w:szCs w:val="24"/>
        </w:rPr>
        <w:t>,</w:t>
      </w:r>
    </w:p>
    <w:p w:rsidR="008031A8" w:rsidRPr="006B53CD" w:rsidRDefault="008031A8" w:rsidP="00EB1C5B">
      <w:pPr>
        <w:autoSpaceDE w:val="0"/>
        <w:autoSpaceDN w:val="0"/>
        <w:adjustRightInd w:val="0"/>
        <w:spacing w:after="0" w:line="360" w:lineRule="auto"/>
        <w:rPr>
          <w:rFonts w:ascii="Times New Roman" w:hAnsi="Times New Roman" w:cs="Times New Roman"/>
          <w:i/>
          <w:iCs/>
          <w:sz w:val="24"/>
          <w:szCs w:val="24"/>
        </w:rPr>
      </w:pPr>
      <w:proofErr w:type="gramStart"/>
      <w:r w:rsidRPr="006B53CD">
        <w:rPr>
          <w:rFonts w:ascii="Times New Roman" w:hAnsi="Times New Roman" w:cs="Times New Roman"/>
          <w:sz w:val="24"/>
          <w:szCs w:val="24"/>
        </w:rPr>
        <w:t>D. (2002).</w:t>
      </w:r>
      <w:proofErr w:type="gramEnd"/>
      <w:r w:rsidRPr="006B53CD">
        <w:rPr>
          <w:rFonts w:ascii="Times New Roman" w:hAnsi="Times New Roman" w:cs="Times New Roman"/>
          <w:sz w:val="24"/>
          <w:szCs w:val="24"/>
        </w:rPr>
        <w:t xml:space="preserve"> </w:t>
      </w:r>
      <w:r w:rsidRPr="006B53CD">
        <w:rPr>
          <w:rFonts w:ascii="Times New Roman" w:hAnsi="Times New Roman" w:cs="Times New Roman"/>
          <w:i/>
          <w:iCs/>
          <w:sz w:val="24"/>
          <w:szCs w:val="24"/>
        </w:rPr>
        <w:t>What Makes for Effective Teacher Professional</w:t>
      </w:r>
    </w:p>
    <w:p w:rsidR="008031A8" w:rsidRPr="006B53CD" w:rsidRDefault="008031A8" w:rsidP="00EB1C5B">
      <w:pPr>
        <w:autoSpaceDE w:val="0"/>
        <w:autoSpaceDN w:val="0"/>
        <w:adjustRightInd w:val="0"/>
        <w:spacing w:after="0" w:line="360" w:lineRule="auto"/>
        <w:rPr>
          <w:rFonts w:ascii="Times New Roman" w:hAnsi="Times New Roman" w:cs="Times New Roman"/>
          <w:i/>
          <w:iCs/>
          <w:sz w:val="24"/>
          <w:szCs w:val="24"/>
        </w:rPr>
      </w:pPr>
      <w:proofErr w:type="gramStart"/>
      <w:r w:rsidRPr="006B53CD">
        <w:rPr>
          <w:rFonts w:ascii="Times New Roman" w:hAnsi="Times New Roman" w:cs="Times New Roman"/>
          <w:i/>
          <w:iCs/>
          <w:sz w:val="24"/>
          <w:szCs w:val="24"/>
        </w:rPr>
        <w:t>Development in ICT?</w:t>
      </w:r>
      <w:proofErr w:type="gramEnd"/>
      <w:r w:rsidRPr="006B53CD">
        <w:rPr>
          <w:rFonts w:ascii="Times New Roman" w:hAnsi="Times New Roman" w:cs="Times New Roman"/>
          <w:i/>
          <w:iCs/>
          <w:sz w:val="24"/>
          <w:szCs w:val="24"/>
        </w:rPr>
        <w:t xml:space="preserve"> An Evaluation of the 23 ICTPD School Clusters</w:t>
      </w:r>
    </w:p>
    <w:p w:rsidR="008031A8" w:rsidRDefault="008031A8" w:rsidP="00EB1C5B">
      <w:pPr>
        <w:spacing w:line="360" w:lineRule="auto"/>
        <w:rPr>
          <w:rFonts w:ascii="Times New Roman" w:hAnsi="Times New Roman" w:cs="Times New Roman"/>
          <w:sz w:val="24"/>
          <w:szCs w:val="24"/>
        </w:rPr>
      </w:pPr>
      <w:r w:rsidRPr="006B53CD">
        <w:rPr>
          <w:rFonts w:ascii="Times New Roman" w:hAnsi="Times New Roman" w:cs="Times New Roman"/>
          <w:i/>
          <w:iCs/>
          <w:sz w:val="24"/>
          <w:szCs w:val="24"/>
        </w:rPr>
        <w:t xml:space="preserve">Programme 1999-2001. </w:t>
      </w:r>
      <w:r w:rsidRPr="006B53CD">
        <w:rPr>
          <w:rFonts w:ascii="Times New Roman" w:hAnsi="Times New Roman" w:cs="Times New Roman"/>
          <w:sz w:val="24"/>
          <w:szCs w:val="24"/>
        </w:rPr>
        <w:t>Wellington: Ministry of Education.</w:t>
      </w:r>
    </w:p>
    <w:p w:rsidR="007A32F7" w:rsidRPr="006B53CD" w:rsidRDefault="007A32F7" w:rsidP="00EB1C5B">
      <w:pPr>
        <w:spacing w:line="360" w:lineRule="auto"/>
        <w:rPr>
          <w:rFonts w:ascii="Times New Roman" w:hAnsi="Times New Roman" w:cs="Times New Roman"/>
          <w:sz w:val="24"/>
          <w:szCs w:val="24"/>
        </w:rPr>
      </w:pPr>
    </w:p>
    <w:p w:rsidR="008031A8" w:rsidRPr="006B53CD" w:rsidRDefault="008031A8" w:rsidP="00EB1C5B">
      <w:pPr>
        <w:autoSpaceDE w:val="0"/>
        <w:autoSpaceDN w:val="0"/>
        <w:adjustRightInd w:val="0"/>
        <w:spacing w:after="0" w:line="360" w:lineRule="auto"/>
        <w:rPr>
          <w:rFonts w:ascii="Times New Roman" w:hAnsi="Times New Roman" w:cs="Times New Roman"/>
          <w:sz w:val="24"/>
          <w:szCs w:val="24"/>
        </w:rPr>
      </w:pPr>
      <w:r w:rsidRPr="006B53CD">
        <w:rPr>
          <w:rFonts w:ascii="Times New Roman" w:hAnsi="Times New Roman" w:cs="Times New Roman"/>
          <w:sz w:val="24"/>
          <w:szCs w:val="24"/>
        </w:rPr>
        <w:t xml:space="preserve">Ham, V., </w:t>
      </w:r>
      <w:proofErr w:type="spellStart"/>
      <w:r w:rsidRPr="006B53CD">
        <w:rPr>
          <w:rFonts w:ascii="Times New Roman" w:hAnsi="Times New Roman" w:cs="Times New Roman"/>
          <w:sz w:val="24"/>
          <w:szCs w:val="24"/>
        </w:rPr>
        <w:t>Moeau</w:t>
      </w:r>
      <w:proofErr w:type="spellEnd"/>
      <w:r w:rsidRPr="006B53CD">
        <w:rPr>
          <w:rFonts w:ascii="Times New Roman" w:hAnsi="Times New Roman" w:cs="Times New Roman"/>
          <w:sz w:val="24"/>
          <w:szCs w:val="24"/>
        </w:rPr>
        <w:t>, P., Williamson-</w:t>
      </w:r>
      <w:proofErr w:type="spellStart"/>
      <w:r w:rsidRPr="006B53CD">
        <w:rPr>
          <w:rFonts w:ascii="Times New Roman" w:hAnsi="Times New Roman" w:cs="Times New Roman"/>
          <w:sz w:val="24"/>
          <w:szCs w:val="24"/>
        </w:rPr>
        <w:t>Leadley</w:t>
      </w:r>
      <w:proofErr w:type="spellEnd"/>
      <w:r w:rsidRPr="006B53CD">
        <w:rPr>
          <w:rFonts w:ascii="Times New Roman" w:hAnsi="Times New Roman" w:cs="Times New Roman"/>
          <w:sz w:val="24"/>
          <w:szCs w:val="24"/>
        </w:rPr>
        <w:t xml:space="preserve">, S., </w:t>
      </w:r>
      <w:proofErr w:type="spellStart"/>
      <w:r w:rsidRPr="006B53CD">
        <w:rPr>
          <w:rFonts w:ascii="Times New Roman" w:hAnsi="Times New Roman" w:cs="Times New Roman"/>
          <w:sz w:val="24"/>
          <w:szCs w:val="24"/>
        </w:rPr>
        <w:t>Toubat</w:t>
      </w:r>
      <w:proofErr w:type="spellEnd"/>
      <w:r w:rsidRPr="006B53CD">
        <w:rPr>
          <w:rFonts w:ascii="Times New Roman" w:hAnsi="Times New Roman" w:cs="Times New Roman"/>
          <w:sz w:val="24"/>
          <w:szCs w:val="24"/>
        </w:rPr>
        <w:t xml:space="preserve">, H., &amp; </w:t>
      </w:r>
      <w:proofErr w:type="gramStart"/>
      <w:r w:rsidRPr="006B53CD">
        <w:rPr>
          <w:rFonts w:ascii="Times New Roman" w:hAnsi="Times New Roman" w:cs="Times New Roman"/>
          <w:sz w:val="24"/>
          <w:szCs w:val="24"/>
        </w:rPr>
        <w:t>Winter</w:t>
      </w:r>
      <w:proofErr w:type="gramEnd"/>
      <w:r w:rsidRPr="006B53CD">
        <w:rPr>
          <w:rFonts w:ascii="Times New Roman" w:hAnsi="Times New Roman" w:cs="Times New Roman"/>
          <w:sz w:val="24"/>
          <w:szCs w:val="24"/>
        </w:rPr>
        <w:t>, M. (2004).</w:t>
      </w:r>
    </w:p>
    <w:p w:rsidR="008031A8" w:rsidRPr="006B53CD" w:rsidRDefault="008031A8" w:rsidP="00EB1C5B">
      <w:pPr>
        <w:autoSpaceDE w:val="0"/>
        <w:autoSpaceDN w:val="0"/>
        <w:adjustRightInd w:val="0"/>
        <w:spacing w:after="0" w:line="360" w:lineRule="auto"/>
        <w:rPr>
          <w:rFonts w:ascii="Times New Roman" w:hAnsi="Times New Roman" w:cs="Times New Roman"/>
          <w:sz w:val="24"/>
          <w:szCs w:val="24"/>
        </w:rPr>
      </w:pPr>
      <w:r w:rsidRPr="006B53CD">
        <w:rPr>
          <w:rFonts w:ascii="Times New Roman" w:hAnsi="Times New Roman" w:cs="Times New Roman"/>
          <w:i/>
          <w:iCs/>
          <w:sz w:val="24"/>
          <w:szCs w:val="24"/>
        </w:rPr>
        <w:t xml:space="preserve">ICTPD </w:t>
      </w:r>
      <w:proofErr w:type="gramStart"/>
      <w:r w:rsidRPr="006B53CD">
        <w:rPr>
          <w:rFonts w:ascii="Times New Roman" w:hAnsi="Times New Roman" w:cs="Times New Roman"/>
          <w:i/>
          <w:iCs/>
          <w:sz w:val="24"/>
          <w:szCs w:val="24"/>
        </w:rPr>
        <w:t>Through</w:t>
      </w:r>
      <w:proofErr w:type="gramEnd"/>
      <w:r w:rsidRPr="006B53CD">
        <w:rPr>
          <w:rFonts w:ascii="Times New Roman" w:hAnsi="Times New Roman" w:cs="Times New Roman"/>
          <w:i/>
          <w:iCs/>
          <w:sz w:val="24"/>
          <w:szCs w:val="24"/>
        </w:rPr>
        <w:t xml:space="preserve"> Three Lenses</w:t>
      </w:r>
      <w:r w:rsidRPr="006B53CD">
        <w:rPr>
          <w:rFonts w:ascii="Times New Roman" w:hAnsi="Times New Roman" w:cs="Times New Roman"/>
          <w:sz w:val="24"/>
          <w:szCs w:val="24"/>
        </w:rPr>
        <w:t>. Christchurch: Christchurch College of</w:t>
      </w:r>
    </w:p>
    <w:p w:rsidR="008031A8" w:rsidRDefault="008031A8" w:rsidP="00EB1C5B">
      <w:pPr>
        <w:spacing w:line="360" w:lineRule="auto"/>
        <w:rPr>
          <w:rFonts w:ascii="Times New Roman" w:hAnsi="Times New Roman" w:cs="Times New Roman"/>
          <w:sz w:val="24"/>
          <w:szCs w:val="24"/>
        </w:rPr>
      </w:pPr>
      <w:proofErr w:type="gramStart"/>
      <w:r w:rsidRPr="006B53CD">
        <w:rPr>
          <w:rFonts w:ascii="Times New Roman" w:hAnsi="Times New Roman" w:cs="Times New Roman"/>
          <w:sz w:val="24"/>
          <w:szCs w:val="24"/>
        </w:rPr>
        <w:t>Education.</w:t>
      </w:r>
      <w:proofErr w:type="gramEnd"/>
    </w:p>
    <w:p w:rsidR="007A32F7" w:rsidRPr="006B53CD" w:rsidRDefault="007A32F7" w:rsidP="00EB1C5B">
      <w:pPr>
        <w:spacing w:line="360" w:lineRule="auto"/>
        <w:rPr>
          <w:rFonts w:ascii="Times New Roman" w:hAnsi="Times New Roman" w:cs="Times New Roman"/>
          <w:sz w:val="24"/>
          <w:szCs w:val="24"/>
        </w:rPr>
      </w:pPr>
    </w:p>
    <w:p w:rsidR="008661E0" w:rsidRPr="006B53CD" w:rsidRDefault="008661E0" w:rsidP="00EB1C5B">
      <w:pPr>
        <w:autoSpaceDE w:val="0"/>
        <w:autoSpaceDN w:val="0"/>
        <w:adjustRightInd w:val="0"/>
        <w:spacing w:after="0" w:line="360" w:lineRule="auto"/>
        <w:rPr>
          <w:rFonts w:ascii="Times New Roman" w:hAnsi="Times New Roman" w:cs="Times New Roman"/>
          <w:sz w:val="24"/>
          <w:szCs w:val="24"/>
        </w:rPr>
      </w:pPr>
      <w:proofErr w:type="gramStart"/>
      <w:r w:rsidRPr="006B53CD">
        <w:rPr>
          <w:rFonts w:ascii="Times New Roman" w:hAnsi="Times New Roman" w:cs="Times New Roman"/>
          <w:sz w:val="24"/>
          <w:szCs w:val="24"/>
        </w:rPr>
        <w:t xml:space="preserve">Ham, V. Graham, F. &amp; </w:t>
      </w:r>
      <w:proofErr w:type="spellStart"/>
      <w:r w:rsidRPr="006B53CD">
        <w:rPr>
          <w:rFonts w:ascii="Times New Roman" w:hAnsi="Times New Roman" w:cs="Times New Roman"/>
          <w:sz w:val="24"/>
          <w:szCs w:val="24"/>
        </w:rPr>
        <w:t>Toubat</w:t>
      </w:r>
      <w:proofErr w:type="spellEnd"/>
      <w:r w:rsidRPr="006B53CD">
        <w:rPr>
          <w:rFonts w:ascii="Times New Roman" w:hAnsi="Times New Roman" w:cs="Times New Roman"/>
          <w:sz w:val="24"/>
          <w:szCs w:val="24"/>
        </w:rPr>
        <w:t>, H. (2004)</w:t>
      </w:r>
      <w:r w:rsidR="00E7395E">
        <w:rPr>
          <w:rFonts w:ascii="Times New Roman" w:hAnsi="Times New Roman" w:cs="Times New Roman"/>
          <w:sz w:val="24"/>
          <w:szCs w:val="24"/>
        </w:rPr>
        <w:t>.</w:t>
      </w:r>
      <w:proofErr w:type="gramEnd"/>
      <w:r w:rsidR="00E7395E">
        <w:rPr>
          <w:rFonts w:ascii="Times New Roman" w:hAnsi="Times New Roman" w:cs="Times New Roman"/>
          <w:sz w:val="24"/>
          <w:szCs w:val="24"/>
        </w:rPr>
        <w:t xml:space="preserve"> </w:t>
      </w:r>
      <w:r w:rsidRPr="006B53CD">
        <w:rPr>
          <w:rFonts w:ascii="Times New Roman" w:hAnsi="Times New Roman" w:cs="Times New Roman"/>
          <w:sz w:val="24"/>
          <w:szCs w:val="24"/>
        </w:rPr>
        <w:t xml:space="preserve"> National Trends in Teacher Participation in</w:t>
      </w:r>
    </w:p>
    <w:p w:rsidR="008661E0" w:rsidRPr="006B53CD" w:rsidRDefault="008661E0" w:rsidP="00EB1C5B">
      <w:pPr>
        <w:autoSpaceDE w:val="0"/>
        <w:autoSpaceDN w:val="0"/>
        <w:adjustRightInd w:val="0"/>
        <w:spacing w:after="0" w:line="360" w:lineRule="auto"/>
        <w:rPr>
          <w:rFonts w:ascii="Times New Roman" w:hAnsi="Times New Roman" w:cs="Times New Roman"/>
          <w:sz w:val="24"/>
          <w:szCs w:val="24"/>
        </w:rPr>
      </w:pPr>
      <w:r w:rsidRPr="006B53CD">
        <w:rPr>
          <w:rFonts w:ascii="Times New Roman" w:hAnsi="Times New Roman" w:cs="Times New Roman"/>
          <w:sz w:val="24"/>
          <w:szCs w:val="24"/>
        </w:rPr>
        <w:t>ICTPD Cluster Programmes, 1999-2004: Results from the Baseline Surveys.</w:t>
      </w:r>
    </w:p>
    <w:p w:rsidR="008661E0" w:rsidRDefault="008661E0" w:rsidP="00EB1C5B">
      <w:pPr>
        <w:spacing w:line="360" w:lineRule="auto"/>
        <w:rPr>
          <w:rFonts w:ascii="Times New Roman" w:hAnsi="Times New Roman" w:cs="Times New Roman"/>
          <w:sz w:val="24"/>
          <w:szCs w:val="24"/>
        </w:rPr>
      </w:pPr>
      <w:r w:rsidRPr="006B53CD">
        <w:rPr>
          <w:rFonts w:ascii="Times New Roman" w:hAnsi="Times New Roman" w:cs="Times New Roman"/>
          <w:i/>
          <w:iCs/>
          <w:sz w:val="24"/>
          <w:szCs w:val="24"/>
        </w:rPr>
        <w:t xml:space="preserve">Intermediate Report to </w:t>
      </w:r>
      <w:proofErr w:type="gramStart"/>
      <w:r w:rsidRPr="006B53CD">
        <w:rPr>
          <w:rFonts w:ascii="Times New Roman" w:hAnsi="Times New Roman" w:cs="Times New Roman"/>
          <w:i/>
          <w:iCs/>
          <w:sz w:val="24"/>
          <w:szCs w:val="24"/>
        </w:rPr>
        <w:t>The</w:t>
      </w:r>
      <w:proofErr w:type="gramEnd"/>
      <w:r w:rsidRPr="006B53CD">
        <w:rPr>
          <w:rFonts w:ascii="Times New Roman" w:hAnsi="Times New Roman" w:cs="Times New Roman"/>
          <w:i/>
          <w:iCs/>
          <w:sz w:val="24"/>
          <w:szCs w:val="24"/>
        </w:rPr>
        <w:t xml:space="preserve"> Ministry of Education. </w:t>
      </w:r>
      <w:proofErr w:type="gramStart"/>
      <w:r w:rsidRPr="006B53CD">
        <w:rPr>
          <w:rFonts w:ascii="Times New Roman" w:hAnsi="Times New Roman" w:cs="Times New Roman"/>
          <w:sz w:val="24"/>
          <w:szCs w:val="24"/>
        </w:rPr>
        <w:t>Unpublished.</w:t>
      </w:r>
      <w:proofErr w:type="gramEnd"/>
    </w:p>
    <w:p w:rsidR="00E7395E" w:rsidRDefault="00E7395E" w:rsidP="007A32F7">
      <w:pPr>
        <w:spacing w:line="360" w:lineRule="auto"/>
        <w:rPr>
          <w:rFonts w:ascii="Times New Roman" w:hAnsi="Times New Roman" w:cs="Times New Roman"/>
          <w:sz w:val="24"/>
          <w:szCs w:val="24"/>
        </w:rPr>
      </w:pPr>
    </w:p>
    <w:p w:rsidR="00E7395E" w:rsidRDefault="00E7395E" w:rsidP="007A32F7">
      <w:pPr>
        <w:autoSpaceDE w:val="0"/>
        <w:autoSpaceDN w:val="0"/>
        <w:adjustRightInd w:val="0"/>
        <w:spacing w:after="0" w:line="360" w:lineRule="auto"/>
        <w:rPr>
          <w:rFonts w:ascii="Times New Roman" w:hAnsi="Times New Roman" w:cs="Times New Roman"/>
          <w:sz w:val="24"/>
          <w:szCs w:val="24"/>
        </w:rPr>
      </w:pPr>
      <w:proofErr w:type="spellStart"/>
      <w:r>
        <w:rPr>
          <w:rFonts w:ascii="Times New Roman" w:hAnsi="Times New Roman" w:cs="Times New Roman"/>
          <w:sz w:val="24"/>
          <w:szCs w:val="24"/>
        </w:rPr>
        <w:t>Hord</w:t>
      </w:r>
      <w:proofErr w:type="spellEnd"/>
      <w:r>
        <w:rPr>
          <w:rFonts w:ascii="Times New Roman" w:hAnsi="Times New Roman" w:cs="Times New Roman"/>
          <w:sz w:val="24"/>
          <w:szCs w:val="24"/>
        </w:rPr>
        <w:t>, S.M</w:t>
      </w:r>
      <w:proofErr w:type="gramStart"/>
      <w:r>
        <w:rPr>
          <w:rFonts w:ascii="Times New Roman" w:hAnsi="Times New Roman" w:cs="Times New Roman"/>
          <w:sz w:val="24"/>
          <w:szCs w:val="24"/>
        </w:rPr>
        <w:t>. &amp;</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Sommers</w:t>
      </w:r>
      <w:proofErr w:type="spellEnd"/>
      <w:r>
        <w:rPr>
          <w:rFonts w:ascii="Times New Roman" w:hAnsi="Times New Roman" w:cs="Times New Roman"/>
          <w:sz w:val="24"/>
          <w:szCs w:val="24"/>
        </w:rPr>
        <w:t xml:space="preserve">, W.A. (2008). </w:t>
      </w:r>
      <w:r>
        <w:rPr>
          <w:rFonts w:ascii="Times New Roman" w:hAnsi="Times New Roman" w:cs="Times New Roman"/>
          <w:i/>
          <w:iCs/>
          <w:sz w:val="24"/>
          <w:szCs w:val="24"/>
        </w:rPr>
        <w:t>Leading professional learning communities: Voices from</w:t>
      </w:r>
      <w:r>
        <w:rPr>
          <w:rFonts w:ascii="Times New Roman" w:hAnsi="Times New Roman" w:cs="Times New Roman"/>
          <w:i/>
          <w:iCs/>
          <w:sz w:val="24"/>
          <w:szCs w:val="24"/>
        </w:rPr>
        <w:t xml:space="preserve"> </w:t>
      </w:r>
      <w:r>
        <w:rPr>
          <w:rFonts w:ascii="Times New Roman" w:hAnsi="Times New Roman" w:cs="Times New Roman"/>
          <w:i/>
          <w:iCs/>
          <w:sz w:val="24"/>
          <w:szCs w:val="24"/>
        </w:rPr>
        <w:t xml:space="preserve">research and practice. </w:t>
      </w:r>
      <w:proofErr w:type="spellStart"/>
      <w:r>
        <w:rPr>
          <w:rFonts w:ascii="Times New Roman" w:hAnsi="Times New Roman" w:cs="Times New Roman"/>
          <w:sz w:val="24"/>
          <w:szCs w:val="24"/>
        </w:rPr>
        <w:t>Thousands</w:t>
      </w:r>
      <w:proofErr w:type="spellEnd"/>
      <w:r>
        <w:rPr>
          <w:rFonts w:ascii="Times New Roman" w:hAnsi="Times New Roman" w:cs="Times New Roman"/>
          <w:sz w:val="24"/>
          <w:szCs w:val="24"/>
        </w:rPr>
        <w:t xml:space="preserve"> Oaks, CA: Corwin Press.</w:t>
      </w:r>
    </w:p>
    <w:p w:rsidR="00E7395E" w:rsidRDefault="00E7395E" w:rsidP="00E7395E">
      <w:pPr>
        <w:autoSpaceDE w:val="0"/>
        <w:autoSpaceDN w:val="0"/>
        <w:adjustRightInd w:val="0"/>
        <w:spacing w:after="0" w:line="240" w:lineRule="auto"/>
        <w:rPr>
          <w:rFonts w:ascii="Times New Roman" w:hAnsi="Times New Roman" w:cs="Times New Roman"/>
          <w:sz w:val="24"/>
          <w:szCs w:val="24"/>
        </w:rPr>
      </w:pPr>
    </w:p>
    <w:p w:rsidR="00E7395E" w:rsidRPr="006B53CD" w:rsidRDefault="00E7395E" w:rsidP="00E7395E">
      <w:pPr>
        <w:autoSpaceDE w:val="0"/>
        <w:autoSpaceDN w:val="0"/>
        <w:adjustRightInd w:val="0"/>
        <w:spacing w:after="0" w:line="240" w:lineRule="auto"/>
        <w:rPr>
          <w:rFonts w:ascii="Times New Roman" w:hAnsi="Times New Roman" w:cs="Times New Roman"/>
          <w:sz w:val="24"/>
          <w:szCs w:val="24"/>
        </w:rPr>
      </w:pPr>
    </w:p>
    <w:p w:rsidR="008031A8" w:rsidRPr="006B53CD" w:rsidRDefault="008031A8" w:rsidP="00EB1C5B">
      <w:pPr>
        <w:autoSpaceDE w:val="0"/>
        <w:autoSpaceDN w:val="0"/>
        <w:adjustRightInd w:val="0"/>
        <w:spacing w:after="0" w:line="360" w:lineRule="auto"/>
        <w:rPr>
          <w:rFonts w:ascii="Times New Roman" w:hAnsi="Times New Roman" w:cs="Times New Roman"/>
          <w:color w:val="000000"/>
          <w:sz w:val="24"/>
          <w:szCs w:val="24"/>
        </w:rPr>
      </w:pPr>
      <w:proofErr w:type="spellStart"/>
      <w:r w:rsidRPr="006B53CD">
        <w:rPr>
          <w:rFonts w:ascii="Times New Roman" w:hAnsi="Times New Roman" w:cs="Times New Roman"/>
          <w:color w:val="000000"/>
          <w:sz w:val="24"/>
          <w:szCs w:val="24"/>
        </w:rPr>
        <w:t>Mckenzie</w:t>
      </w:r>
      <w:proofErr w:type="spellEnd"/>
      <w:r w:rsidRPr="006B53CD">
        <w:rPr>
          <w:rFonts w:ascii="Times New Roman" w:hAnsi="Times New Roman" w:cs="Times New Roman"/>
          <w:color w:val="000000"/>
          <w:sz w:val="24"/>
          <w:szCs w:val="24"/>
        </w:rPr>
        <w:t>, J. (1999). How Teachers Learn Technology Best. USA</w:t>
      </w:r>
      <w:proofErr w:type="gramStart"/>
      <w:r w:rsidRPr="006B53CD">
        <w:rPr>
          <w:rFonts w:ascii="Times New Roman" w:hAnsi="Times New Roman" w:cs="Times New Roman"/>
          <w:color w:val="000000"/>
          <w:sz w:val="24"/>
          <w:szCs w:val="24"/>
        </w:rPr>
        <w:t>:FNO</w:t>
      </w:r>
      <w:proofErr w:type="gramEnd"/>
      <w:r w:rsidRPr="006B53CD">
        <w:rPr>
          <w:rFonts w:ascii="Times New Roman" w:hAnsi="Times New Roman" w:cs="Times New Roman"/>
          <w:color w:val="000000"/>
          <w:sz w:val="24"/>
          <w:szCs w:val="24"/>
        </w:rPr>
        <w:t xml:space="preserve"> Press.</w:t>
      </w:r>
    </w:p>
    <w:p w:rsidR="009C38F5" w:rsidRPr="006B53CD" w:rsidRDefault="009C38F5" w:rsidP="00EB1C5B">
      <w:pPr>
        <w:spacing w:line="360" w:lineRule="auto"/>
        <w:rPr>
          <w:rFonts w:ascii="Times New Roman" w:hAnsi="Times New Roman" w:cs="Times New Roman"/>
          <w:sz w:val="24"/>
          <w:szCs w:val="24"/>
        </w:rPr>
      </w:pPr>
    </w:p>
    <w:p w:rsidR="00F01D6D" w:rsidRPr="006B53CD" w:rsidRDefault="009D3408" w:rsidP="00EB1C5B">
      <w:pPr>
        <w:spacing w:line="360" w:lineRule="auto"/>
        <w:rPr>
          <w:rFonts w:ascii="Times New Roman" w:hAnsi="Times New Roman" w:cs="Times New Roman"/>
          <w:sz w:val="24"/>
          <w:szCs w:val="24"/>
        </w:rPr>
      </w:pPr>
      <w:proofErr w:type="spellStart"/>
      <w:r w:rsidRPr="006B53CD">
        <w:rPr>
          <w:rFonts w:ascii="Times New Roman" w:hAnsi="Times New Roman" w:cs="Times New Roman"/>
          <w:sz w:val="24"/>
          <w:szCs w:val="24"/>
        </w:rPr>
        <w:t>Mutch</w:t>
      </w:r>
      <w:proofErr w:type="spellEnd"/>
      <w:r w:rsidRPr="006B53CD">
        <w:rPr>
          <w:rFonts w:ascii="Times New Roman" w:hAnsi="Times New Roman" w:cs="Times New Roman"/>
          <w:sz w:val="24"/>
          <w:szCs w:val="24"/>
        </w:rPr>
        <w:t xml:space="preserve">, C. (2005). </w:t>
      </w:r>
      <w:proofErr w:type="gramStart"/>
      <w:r w:rsidRPr="006B53CD">
        <w:rPr>
          <w:rStyle w:val="Emphasis"/>
          <w:rFonts w:ascii="Times New Roman" w:hAnsi="Times New Roman" w:cs="Times New Roman"/>
          <w:sz w:val="24"/>
          <w:szCs w:val="24"/>
        </w:rPr>
        <w:t>Doing educational research: A practitioner’s guide to getting started.</w:t>
      </w:r>
      <w:proofErr w:type="gramEnd"/>
      <w:r w:rsidRPr="006B53CD">
        <w:rPr>
          <w:rFonts w:ascii="Times New Roman" w:hAnsi="Times New Roman" w:cs="Times New Roman"/>
          <w:sz w:val="24"/>
          <w:szCs w:val="24"/>
        </w:rPr>
        <w:t xml:space="preserve"> Wellington: NZCER Press.</w:t>
      </w:r>
    </w:p>
    <w:p w:rsidR="007A32F7" w:rsidRDefault="007A32F7" w:rsidP="00EB1C5B">
      <w:pPr>
        <w:autoSpaceDE w:val="0"/>
        <w:autoSpaceDN w:val="0"/>
        <w:adjustRightInd w:val="0"/>
        <w:spacing w:after="0" w:line="360" w:lineRule="auto"/>
        <w:rPr>
          <w:rFonts w:ascii="Times New Roman" w:hAnsi="Times New Roman" w:cs="Times New Roman"/>
          <w:sz w:val="24"/>
          <w:szCs w:val="24"/>
        </w:rPr>
      </w:pPr>
    </w:p>
    <w:p w:rsidR="008031A8" w:rsidRPr="006B53CD" w:rsidRDefault="008031A8" w:rsidP="00EB1C5B">
      <w:pPr>
        <w:autoSpaceDE w:val="0"/>
        <w:autoSpaceDN w:val="0"/>
        <w:adjustRightInd w:val="0"/>
        <w:spacing w:after="0" w:line="360" w:lineRule="auto"/>
        <w:rPr>
          <w:rFonts w:ascii="Times New Roman" w:hAnsi="Times New Roman" w:cs="Times New Roman"/>
          <w:sz w:val="24"/>
          <w:szCs w:val="24"/>
        </w:rPr>
      </w:pPr>
      <w:proofErr w:type="spellStart"/>
      <w:r w:rsidRPr="006B53CD">
        <w:rPr>
          <w:rFonts w:ascii="Times New Roman" w:hAnsi="Times New Roman" w:cs="Times New Roman"/>
          <w:sz w:val="24"/>
          <w:szCs w:val="24"/>
        </w:rPr>
        <w:t>Okey</w:t>
      </w:r>
      <w:proofErr w:type="spellEnd"/>
      <w:r w:rsidRPr="006B53CD">
        <w:rPr>
          <w:rFonts w:ascii="Times New Roman" w:hAnsi="Times New Roman" w:cs="Times New Roman"/>
          <w:sz w:val="24"/>
          <w:szCs w:val="24"/>
        </w:rPr>
        <w:t xml:space="preserve">, D. (2006). Where to After the Cluster: Using Lead Teachers to Sustain ICT PD after the Cluster Funding Finishes. </w:t>
      </w:r>
      <w:r w:rsidRPr="006B53CD">
        <w:rPr>
          <w:rFonts w:ascii="Times New Roman" w:hAnsi="Times New Roman" w:cs="Times New Roman"/>
          <w:i/>
          <w:sz w:val="24"/>
          <w:szCs w:val="24"/>
        </w:rPr>
        <w:t>Unpublished thesis submitted in partial fulfilment of the degree of Master of Education</w:t>
      </w:r>
      <w:r w:rsidRPr="006B53CD">
        <w:rPr>
          <w:rFonts w:ascii="Times New Roman" w:hAnsi="Times New Roman" w:cs="Times New Roman"/>
          <w:sz w:val="24"/>
          <w:szCs w:val="24"/>
        </w:rPr>
        <w:t xml:space="preserve">, New Zealand: </w:t>
      </w:r>
      <w:proofErr w:type="spellStart"/>
      <w:r w:rsidRPr="006B53CD">
        <w:rPr>
          <w:rFonts w:ascii="Times New Roman" w:hAnsi="Times New Roman" w:cs="Times New Roman"/>
          <w:sz w:val="24"/>
          <w:szCs w:val="24"/>
        </w:rPr>
        <w:t>Unitec</w:t>
      </w:r>
      <w:proofErr w:type="spellEnd"/>
      <w:r w:rsidRPr="006B53CD">
        <w:rPr>
          <w:rFonts w:ascii="Times New Roman" w:hAnsi="Times New Roman" w:cs="Times New Roman"/>
          <w:sz w:val="24"/>
          <w:szCs w:val="24"/>
        </w:rPr>
        <w:t xml:space="preserve"> Institute of Technology</w:t>
      </w:r>
    </w:p>
    <w:p w:rsidR="008031A8" w:rsidRPr="006B53CD" w:rsidRDefault="008031A8" w:rsidP="00EB1C5B">
      <w:pPr>
        <w:spacing w:line="360" w:lineRule="auto"/>
        <w:rPr>
          <w:rFonts w:ascii="Times New Roman" w:hAnsi="Times New Roman" w:cs="Times New Roman"/>
          <w:sz w:val="24"/>
          <w:szCs w:val="24"/>
        </w:rPr>
      </w:pPr>
    </w:p>
    <w:p w:rsidR="006B53CD" w:rsidRPr="006B53CD" w:rsidRDefault="006B53CD" w:rsidP="00EB1C5B">
      <w:pPr>
        <w:spacing w:before="100" w:beforeAutospacing="1" w:after="100" w:afterAutospacing="1" w:line="360" w:lineRule="auto"/>
        <w:outlineLvl w:val="1"/>
        <w:rPr>
          <w:sz w:val="24"/>
          <w:szCs w:val="24"/>
        </w:rPr>
      </w:pPr>
      <w:r w:rsidRPr="006B53CD">
        <w:rPr>
          <w:rFonts w:ascii="Times New Roman" w:hAnsi="Times New Roman" w:cs="Times New Roman"/>
          <w:sz w:val="24"/>
          <w:szCs w:val="24"/>
        </w:rPr>
        <w:t xml:space="preserve">Phelps, R., Graham, A., Kerr, B. (2004). </w:t>
      </w:r>
      <w:r w:rsidRPr="006B53CD">
        <w:rPr>
          <w:rFonts w:ascii="Times New Roman" w:eastAsia="Times New Roman" w:hAnsi="Times New Roman" w:cs="Times New Roman"/>
          <w:bCs/>
          <w:sz w:val="24"/>
          <w:szCs w:val="24"/>
          <w:lang w:eastAsia="en-NZ"/>
        </w:rPr>
        <w:t>Teachers and ICT: Exploring a metacognitive approach to professional development.</w:t>
      </w:r>
      <w:r w:rsidRPr="006B53CD">
        <w:rPr>
          <w:rFonts w:ascii="Times New Roman" w:eastAsia="Times New Roman" w:hAnsi="Times New Roman" w:cs="Times New Roman"/>
          <w:b/>
          <w:bCs/>
          <w:sz w:val="24"/>
          <w:szCs w:val="24"/>
          <w:lang w:eastAsia="en-NZ"/>
        </w:rPr>
        <w:t xml:space="preserve"> </w:t>
      </w:r>
      <w:r w:rsidRPr="006B53CD">
        <w:rPr>
          <w:rFonts w:ascii="Times New Roman" w:eastAsia="Times New Roman" w:hAnsi="Times New Roman" w:cs="Times New Roman"/>
          <w:i/>
          <w:iCs/>
          <w:sz w:val="24"/>
          <w:szCs w:val="24"/>
          <w:lang w:eastAsia="en-NZ"/>
        </w:rPr>
        <w:t xml:space="preserve">Australasian Journal of Educational Technology, </w:t>
      </w:r>
      <w:r w:rsidRPr="006B53CD">
        <w:rPr>
          <w:rFonts w:ascii="Times New Roman" w:eastAsia="Times New Roman" w:hAnsi="Times New Roman" w:cs="Times New Roman"/>
          <w:iCs/>
          <w:sz w:val="24"/>
          <w:szCs w:val="24"/>
          <w:lang w:eastAsia="en-NZ"/>
        </w:rPr>
        <w:t>20(1), 49-68.</w:t>
      </w:r>
      <w:r w:rsidRPr="006B53CD">
        <w:rPr>
          <w:sz w:val="24"/>
          <w:szCs w:val="24"/>
        </w:rPr>
        <w:t xml:space="preserve"> </w:t>
      </w:r>
    </w:p>
    <w:p w:rsidR="008031A8" w:rsidRPr="008031A8" w:rsidRDefault="008031A8" w:rsidP="00EB1C5B">
      <w:pPr>
        <w:spacing w:line="360" w:lineRule="auto"/>
        <w:rPr>
          <w:rFonts w:ascii="Times New Roman" w:hAnsi="Times New Roman" w:cs="Times New Roman"/>
        </w:rPr>
      </w:pPr>
    </w:p>
    <w:sectPr w:rsidR="008031A8" w:rsidRPr="008031A8" w:rsidSect="009140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045B34"/>
    <w:multiLevelType w:val="hybridMultilevel"/>
    <w:tmpl w:val="A2BA4F9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F5"/>
    <w:rsid w:val="00000607"/>
    <w:rsid w:val="000312BB"/>
    <w:rsid w:val="000F63D9"/>
    <w:rsid w:val="001175E1"/>
    <w:rsid w:val="00132927"/>
    <w:rsid w:val="001C1D8F"/>
    <w:rsid w:val="001C3CB3"/>
    <w:rsid w:val="002D6F2C"/>
    <w:rsid w:val="003267F8"/>
    <w:rsid w:val="00386D3A"/>
    <w:rsid w:val="003F4C61"/>
    <w:rsid w:val="00426C2F"/>
    <w:rsid w:val="00435DA7"/>
    <w:rsid w:val="0046344B"/>
    <w:rsid w:val="00486259"/>
    <w:rsid w:val="00493B6B"/>
    <w:rsid w:val="005427C4"/>
    <w:rsid w:val="005978B3"/>
    <w:rsid w:val="005D2A25"/>
    <w:rsid w:val="00640B39"/>
    <w:rsid w:val="00642EA6"/>
    <w:rsid w:val="00684F79"/>
    <w:rsid w:val="006B53CD"/>
    <w:rsid w:val="00717D8D"/>
    <w:rsid w:val="007671C8"/>
    <w:rsid w:val="007A32F7"/>
    <w:rsid w:val="007F18E5"/>
    <w:rsid w:val="008031A8"/>
    <w:rsid w:val="00813965"/>
    <w:rsid w:val="008661E0"/>
    <w:rsid w:val="008D646B"/>
    <w:rsid w:val="008D6793"/>
    <w:rsid w:val="00914066"/>
    <w:rsid w:val="00970CA0"/>
    <w:rsid w:val="009772BD"/>
    <w:rsid w:val="00985B2F"/>
    <w:rsid w:val="009C38F5"/>
    <w:rsid w:val="009D3408"/>
    <w:rsid w:val="00A0075F"/>
    <w:rsid w:val="00A40988"/>
    <w:rsid w:val="00A83DD5"/>
    <w:rsid w:val="00B06A3B"/>
    <w:rsid w:val="00B13458"/>
    <w:rsid w:val="00B85493"/>
    <w:rsid w:val="00BE477E"/>
    <w:rsid w:val="00CC04E1"/>
    <w:rsid w:val="00CF7247"/>
    <w:rsid w:val="00D7132E"/>
    <w:rsid w:val="00DA7826"/>
    <w:rsid w:val="00E01906"/>
    <w:rsid w:val="00E7395E"/>
    <w:rsid w:val="00EB1C5B"/>
    <w:rsid w:val="00F01D6D"/>
    <w:rsid w:val="00F5632F"/>
    <w:rsid w:val="00F71AE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8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pdated-short-citation">
    <w:name w:val="updated-short-citation"/>
    <w:basedOn w:val="DefaultParagraphFont"/>
    <w:rsid w:val="009C38F5"/>
  </w:style>
  <w:style w:type="paragraph" w:customStyle="1" w:styleId="HTMLAcronym1">
    <w:name w:val="HTML Acronym1"/>
    <w:basedOn w:val="Normal"/>
    <w:rsid w:val="009C38F5"/>
    <w:pPr>
      <w:spacing w:after="0" w:line="240" w:lineRule="auto"/>
    </w:pPr>
    <w:rPr>
      <w:rFonts w:ascii="Times New Roman" w:eastAsia="Times New Roman" w:hAnsi="Times New Roman" w:cs="Times New Roman"/>
      <w:sz w:val="24"/>
      <w:szCs w:val="20"/>
      <w:lang w:val="en-GB"/>
    </w:rPr>
  </w:style>
  <w:style w:type="character" w:styleId="CommentReference">
    <w:name w:val="annotation reference"/>
    <w:basedOn w:val="DefaultParagraphFont"/>
    <w:uiPriority w:val="99"/>
    <w:semiHidden/>
    <w:unhideWhenUsed/>
    <w:rsid w:val="00914066"/>
    <w:rPr>
      <w:sz w:val="16"/>
      <w:szCs w:val="16"/>
    </w:rPr>
  </w:style>
  <w:style w:type="paragraph" w:styleId="CommentText">
    <w:name w:val="annotation text"/>
    <w:basedOn w:val="Normal"/>
    <w:link w:val="CommentTextChar"/>
    <w:uiPriority w:val="99"/>
    <w:semiHidden/>
    <w:unhideWhenUsed/>
    <w:rsid w:val="00914066"/>
    <w:pPr>
      <w:spacing w:line="240" w:lineRule="auto"/>
    </w:pPr>
    <w:rPr>
      <w:sz w:val="20"/>
      <w:szCs w:val="20"/>
    </w:rPr>
  </w:style>
  <w:style w:type="character" w:customStyle="1" w:styleId="CommentTextChar">
    <w:name w:val="Comment Text Char"/>
    <w:basedOn w:val="DefaultParagraphFont"/>
    <w:link w:val="CommentText"/>
    <w:uiPriority w:val="99"/>
    <w:semiHidden/>
    <w:rsid w:val="00914066"/>
    <w:rPr>
      <w:sz w:val="20"/>
      <w:szCs w:val="20"/>
    </w:rPr>
  </w:style>
  <w:style w:type="paragraph" w:styleId="CommentSubject">
    <w:name w:val="annotation subject"/>
    <w:basedOn w:val="CommentText"/>
    <w:next w:val="CommentText"/>
    <w:link w:val="CommentSubjectChar"/>
    <w:uiPriority w:val="99"/>
    <w:semiHidden/>
    <w:unhideWhenUsed/>
    <w:rsid w:val="00914066"/>
    <w:rPr>
      <w:b/>
      <w:bCs/>
    </w:rPr>
  </w:style>
  <w:style w:type="character" w:customStyle="1" w:styleId="CommentSubjectChar">
    <w:name w:val="Comment Subject Char"/>
    <w:basedOn w:val="CommentTextChar"/>
    <w:link w:val="CommentSubject"/>
    <w:uiPriority w:val="99"/>
    <w:semiHidden/>
    <w:rsid w:val="00914066"/>
    <w:rPr>
      <w:b/>
      <w:bCs/>
      <w:sz w:val="20"/>
      <w:szCs w:val="20"/>
    </w:rPr>
  </w:style>
  <w:style w:type="paragraph" w:styleId="BalloonText">
    <w:name w:val="Balloon Text"/>
    <w:basedOn w:val="Normal"/>
    <w:link w:val="BalloonTextChar"/>
    <w:uiPriority w:val="99"/>
    <w:semiHidden/>
    <w:unhideWhenUsed/>
    <w:rsid w:val="009140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4066"/>
    <w:rPr>
      <w:rFonts w:ascii="Tahoma" w:hAnsi="Tahoma" w:cs="Tahoma"/>
      <w:sz w:val="16"/>
      <w:szCs w:val="16"/>
    </w:rPr>
  </w:style>
  <w:style w:type="paragraph" w:styleId="ListParagraph">
    <w:name w:val="List Paragraph"/>
    <w:basedOn w:val="Normal"/>
    <w:uiPriority w:val="34"/>
    <w:qFormat/>
    <w:rsid w:val="001C1D8F"/>
    <w:pPr>
      <w:ind w:left="720"/>
      <w:contextualSpacing/>
    </w:pPr>
  </w:style>
  <w:style w:type="paragraph" w:styleId="PlainText">
    <w:name w:val="Plain Text"/>
    <w:basedOn w:val="Normal"/>
    <w:link w:val="PlainTextChar"/>
    <w:unhideWhenUsed/>
    <w:rsid w:val="00684F79"/>
    <w:pPr>
      <w:spacing w:after="0" w:line="240" w:lineRule="auto"/>
    </w:pPr>
    <w:rPr>
      <w:rFonts w:ascii="Courier New" w:eastAsia="Times" w:hAnsi="Courier New" w:cs="Times New Roman"/>
      <w:sz w:val="20"/>
      <w:szCs w:val="20"/>
      <w:lang w:val="en-GB"/>
    </w:rPr>
  </w:style>
  <w:style w:type="character" w:customStyle="1" w:styleId="PlainTextChar">
    <w:name w:val="Plain Text Char"/>
    <w:basedOn w:val="DefaultParagraphFont"/>
    <w:link w:val="PlainText"/>
    <w:rsid w:val="00684F79"/>
    <w:rPr>
      <w:rFonts w:ascii="Courier New" w:eastAsia="Times" w:hAnsi="Courier New" w:cs="Times New Roman"/>
      <w:sz w:val="20"/>
      <w:szCs w:val="20"/>
      <w:lang w:val="en-GB"/>
    </w:rPr>
  </w:style>
  <w:style w:type="character" w:styleId="Emphasis">
    <w:name w:val="Emphasis"/>
    <w:basedOn w:val="DefaultParagraphFont"/>
    <w:uiPriority w:val="20"/>
    <w:qFormat/>
    <w:rsid w:val="009D340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8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pdated-short-citation">
    <w:name w:val="updated-short-citation"/>
    <w:basedOn w:val="DefaultParagraphFont"/>
    <w:rsid w:val="009C38F5"/>
  </w:style>
  <w:style w:type="paragraph" w:customStyle="1" w:styleId="HTMLAcronym1">
    <w:name w:val="HTML Acronym1"/>
    <w:basedOn w:val="Normal"/>
    <w:rsid w:val="009C38F5"/>
    <w:pPr>
      <w:spacing w:after="0" w:line="240" w:lineRule="auto"/>
    </w:pPr>
    <w:rPr>
      <w:rFonts w:ascii="Times New Roman" w:eastAsia="Times New Roman" w:hAnsi="Times New Roman" w:cs="Times New Roman"/>
      <w:sz w:val="24"/>
      <w:szCs w:val="20"/>
      <w:lang w:val="en-GB"/>
    </w:rPr>
  </w:style>
  <w:style w:type="character" w:styleId="CommentReference">
    <w:name w:val="annotation reference"/>
    <w:basedOn w:val="DefaultParagraphFont"/>
    <w:uiPriority w:val="99"/>
    <w:semiHidden/>
    <w:unhideWhenUsed/>
    <w:rsid w:val="00914066"/>
    <w:rPr>
      <w:sz w:val="16"/>
      <w:szCs w:val="16"/>
    </w:rPr>
  </w:style>
  <w:style w:type="paragraph" w:styleId="CommentText">
    <w:name w:val="annotation text"/>
    <w:basedOn w:val="Normal"/>
    <w:link w:val="CommentTextChar"/>
    <w:uiPriority w:val="99"/>
    <w:semiHidden/>
    <w:unhideWhenUsed/>
    <w:rsid w:val="00914066"/>
    <w:pPr>
      <w:spacing w:line="240" w:lineRule="auto"/>
    </w:pPr>
    <w:rPr>
      <w:sz w:val="20"/>
      <w:szCs w:val="20"/>
    </w:rPr>
  </w:style>
  <w:style w:type="character" w:customStyle="1" w:styleId="CommentTextChar">
    <w:name w:val="Comment Text Char"/>
    <w:basedOn w:val="DefaultParagraphFont"/>
    <w:link w:val="CommentText"/>
    <w:uiPriority w:val="99"/>
    <w:semiHidden/>
    <w:rsid w:val="00914066"/>
    <w:rPr>
      <w:sz w:val="20"/>
      <w:szCs w:val="20"/>
    </w:rPr>
  </w:style>
  <w:style w:type="paragraph" w:styleId="CommentSubject">
    <w:name w:val="annotation subject"/>
    <w:basedOn w:val="CommentText"/>
    <w:next w:val="CommentText"/>
    <w:link w:val="CommentSubjectChar"/>
    <w:uiPriority w:val="99"/>
    <w:semiHidden/>
    <w:unhideWhenUsed/>
    <w:rsid w:val="00914066"/>
    <w:rPr>
      <w:b/>
      <w:bCs/>
    </w:rPr>
  </w:style>
  <w:style w:type="character" w:customStyle="1" w:styleId="CommentSubjectChar">
    <w:name w:val="Comment Subject Char"/>
    <w:basedOn w:val="CommentTextChar"/>
    <w:link w:val="CommentSubject"/>
    <w:uiPriority w:val="99"/>
    <w:semiHidden/>
    <w:rsid w:val="00914066"/>
    <w:rPr>
      <w:b/>
      <w:bCs/>
      <w:sz w:val="20"/>
      <w:szCs w:val="20"/>
    </w:rPr>
  </w:style>
  <w:style w:type="paragraph" w:styleId="BalloonText">
    <w:name w:val="Balloon Text"/>
    <w:basedOn w:val="Normal"/>
    <w:link w:val="BalloonTextChar"/>
    <w:uiPriority w:val="99"/>
    <w:semiHidden/>
    <w:unhideWhenUsed/>
    <w:rsid w:val="009140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4066"/>
    <w:rPr>
      <w:rFonts w:ascii="Tahoma" w:hAnsi="Tahoma" w:cs="Tahoma"/>
      <w:sz w:val="16"/>
      <w:szCs w:val="16"/>
    </w:rPr>
  </w:style>
  <w:style w:type="paragraph" w:styleId="ListParagraph">
    <w:name w:val="List Paragraph"/>
    <w:basedOn w:val="Normal"/>
    <w:uiPriority w:val="34"/>
    <w:qFormat/>
    <w:rsid w:val="001C1D8F"/>
    <w:pPr>
      <w:ind w:left="720"/>
      <w:contextualSpacing/>
    </w:pPr>
  </w:style>
  <w:style w:type="paragraph" w:styleId="PlainText">
    <w:name w:val="Plain Text"/>
    <w:basedOn w:val="Normal"/>
    <w:link w:val="PlainTextChar"/>
    <w:unhideWhenUsed/>
    <w:rsid w:val="00684F79"/>
    <w:pPr>
      <w:spacing w:after="0" w:line="240" w:lineRule="auto"/>
    </w:pPr>
    <w:rPr>
      <w:rFonts w:ascii="Courier New" w:eastAsia="Times" w:hAnsi="Courier New" w:cs="Times New Roman"/>
      <w:sz w:val="20"/>
      <w:szCs w:val="20"/>
      <w:lang w:val="en-GB"/>
    </w:rPr>
  </w:style>
  <w:style w:type="character" w:customStyle="1" w:styleId="PlainTextChar">
    <w:name w:val="Plain Text Char"/>
    <w:basedOn w:val="DefaultParagraphFont"/>
    <w:link w:val="PlainText"/>
    <w:rsid w:val="00684F79"/>
    <w:rPr>
      <w:rFonts w:ascii="Courier New" w:eastAsia="Times" w:hAnsi="Courier New" w:cs="Times New Roman"/>
      <w:sz w:val="20"/>
      <w:szCs w:val="20"/>
      <w:lang w:val="en-GB"/>
    </w:rPr>
  </w:style>
  <w:style w:type="character" w:styleId="Emphasis">
    <w:name w:val="Emphasis"/>
    <w:basedOn w:val="DefaultParagraphFont"/>
    <w:uiPriority w:val="20"/>
    <w:qFormat/>
    <w:rsid w:val="009D340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81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42CF8-994C-4C4A-8D6B-6B26343F6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3204</Words>
  <Characters>18267</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21429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Ministry of Education</dc:creator>
  <cp:lastModifiedBy>Ministry of Education</cp:lastModifiedBy>
  <cp:revision>3</cp:revision>
  <cp:lastPrinted>2011-11-04T00:55:00Z</cp:lastPrinted>
  <dcterms:created xsi:type="dcterms:W3CDTF">2011-11-07T10:22:00Z</dcterms:created>
  <dcterms:modified xsi:type="dcterms:W3CDTF">2011-11-07T10:25:00Z</dcterms:modified>
</cp:coreProperties>
</file>